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C92C" w14:textId="788A11DD" w:rsidR="00CB4AE3" w:rsidRPr="0036169A" w:rsidRDefault="00A372FF" w:rsidP="00DD4317">
      <w:pPr>
        <w:pStyle w:val="PIDachzeile"/>
        <w:ind w:right="3493"/>
        <w:rPr>
          <w:i w:val="0"/>
          <w:noProof/>
          <w:sz w:val="18"/>
          <w:szCs w:val="18"/>
          <w:u w:val="none"/>
        </w:rPr>
      </w:pPr>
      <w:r w:rsidRPr="00064786">
        <w:rPr>
          <w:b/>
          <w:bCs/>
          <w:i w:val="0"/>
          <w:iCs w:val="0"/>
          <w:noProof/>
          <w:sz w:val="28"/>
          <w:szCs w:val="28"/>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DD4317" w:rsidRPr="00F3068F">
        <w:rPr>
          <w:noProof/>
          <w:szCs w:val="22"/>
        </w:rPr>
        <mc:AlternateContent>
          <mc:Choice Requires="wps">
            <w:drawing>
              <wp:anchor distT="0" distB="0" distL="114300" distR="114300" simplePos="0" relativeHeight="251660288" behindDoc="0" locked="0" layoutInCell="1" allowOverlap="1" wp14:anchorId="41C93551" wp14:editId="5F0F4BAD">
                <wp:simplePos x="0" y="0"/>
                <wp:positionH relativeFrom="column">
                  <wp:posOffset>3642995</wp:posOffset>
                </wp:positionH>
                <wp:positionV relativeFrom="paragraph">
                  <wp:posOffset>-1823</wp:posOffset>
                </wp:positionV>
                <wp:extent cx="2633980" cy="40005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Default="00DD4317">
                                  <w:pPr>
                                    <w:pStyle w:val="PIKontakt"/>
                                    <w:tabs>
                                      <w:tab w:val="left" w:pos="3600"/>
                                    </w:tabs>
                                  </w:pPr>
                                </w:p>
                              </w:tc>
                            </w:tr>
                            <w:tr w:rsidR="00DD4317" w14:paraId="3E1994D5" w14:textId="77777777">
                              <w:tc>
                                <w:tcPr>
                                  <w:tcW w:w="3864" w:type="dxa"/>
                                  <w:tcBorders>
                                    <w:right w:val="single" w:sz="6" w:space="0" w:color="auto"/>
                                  </w:tcBorders>
                                  <w:tcMar>
                                    <w:right w:w="170" w:type="dxa"/>
                                  </w:tcMar>
                                </w:tcPr>
                                <w:p w14:paraId="2BD91951" w14:textId="77777777" w:rsidR="00DD4317" w:rsidRDefault="00DD4317">
                                  <w:pPr>
                                    <w:pStyle w:val="PIKontakt"/>
                                    <w:rPr>
                                      <w:b/>
                                    </w:rPr>
                                  </w:pPr>
                                  <w:r>
                                    <w:rPr>
                                      <w:b/>
                                    </w:rPr>
                                    <w:t>Presse- und Öffentlichkeitsarbeit</w:t>
                                  </w:r>
                                </w:p>
                                <w:p w14:paraId="42AD000F" w14:textId="24890C4E" w:rsidR="00DD4317" w:rsidRPr="00166725" w:rsidRDefault="000176EF" w:rsidP="00374B1B">
                                  <w:pPr>
                                    <w:pStyle w:val="PIKontakt"/>
                                  </w:pPr>
                                  <w:r>
                                    <w:t>Alexandra Bruckmüller</w:t>
                                  </w:r>
                                  <w:r w:rsidR="00DD4317">
                                    <w:br/>
                                  </w:r>
                                  <w:r w:rsidR="009933F3">
                                    <w:t>Telefon: +43 (0)7472 28 000 11</w:t>
                                  </w:r>
                                  <w:r w:rsidR="00DD4317" w:rsidRPr="00166725">
                                    <w:br/>
                                  </w:r>
                                  <w:r w:rsidR="00DD4317">
                                    <w:t>E-</w:t>
                                  </w:r>
                                  <w:r w:rsidR="00DD4317" w:rsidRPr="00166725">
                                    <w:t xml:space="preserve">Mail: </w:t>
                                  </w:r>
                                  <w:r>
                                    <w:t>bruckmueller</w:t>
                                  </w:r>
                                  <w:r w:rsidR="00DD4317" w:rsidRPr="00166725">
                                    <w:t>.</w:t>
                                  </w:r>
                                  <w:r>
                                    <w:t>a</w:t>
                                  </w:r>
                                  <w:r w:rsidR="00DD4317" w:rsidRPr="00166725">
                                    <w:t>@eplan.</w:t>
                                  </w:r>
                                  <w:r>
                                    <w:t>at</w:t>
                                  </w:r>
                                </w:p>
                                <w:p w14:paraId="01E80BCE" w14:textId="1327984E" w:rsidR="00DD4317" w:rsidRDefault="00DD4317" w:rsidP="001A2749">
                                  <w:pPr>
                                    <w:pStyle w:val="PIKontakt"/>
                                  </w:pPr>
                                  <w:r w:rsidRPr="0036169A">
                                    <w:rPr>
                                      <w:szCs w:val="18"/>
                                    </w:rPr>
                                    <w:t>EPLAN GmbH</w:t>
                                  </w:r>
                                  <w:r>
                                    <w:rPr>
                                      <w:szCs w:val="18"/>
                                    </w:rPr>
                                    <w:br/>
                                  </w:r>
                                  <w:r w:rsidR="000176EF">
                                    <w:rPr>
                                      <w:szCs w:val="18"/>
                                    </w:rPr>
                                    <w:t>Betriebsgebiet Nord 47</w:t>
                                  </w:r>
                                  <w:r>
                                    <w:rPr>
                                      <w:szCs w:val="18"/>
                                    </w:rPr>
                                    <w:br/>
                                  </w:r>
                                  <w:r w:rsidR="000176EF">
                                    <w:rPr>
                                      <w:szCs w:val="18"/>
                                    </w:rPr>
                                    <w:t>3300 Ardagger Stift</w:t>
                                  </w:r>
                                  <w:r>
                                    <w:rPr>
                                      <w:szCs w:val="18"/>
                                    </w:rPr>
                                    <w:br/>
                                  </w:r>
                                  <w:hyperlink r:id="rId11" w:history="1">
                                    <w:r w:rsidR="000176EF" w:rsidRPr="004D1F39">
                                      <w:rPr>
                                        <w:rStyle w:val="Hyperlink"/>
                                      </w:rPr>
                                      <w:t>www.eplan.</w:t>
                                    </w:r>
                                    <w:r w:rsidR="000176EF">
                                      <w:rPr>
                                        <w:rStyle w:val="Hyperlink"/>
                                      </w:rPr>
                                      <w:t>at</w:t>
                                    </w:r>
                                  </w:hyperlink>
                                </w:p>
                              </w:tc>
                            </w:tr>
                            <w:tr w:rsidR="00DD4317" w14:paraId="31CD3C8D" w14:textId="77777777">
                              <w:trPr>
                                <w:trHeight w:val="1418"/>
                              </w:trPr>
                              <w:tc>
                                <w:tcPr>
                                  <w:tcW w:w="3864" w:type="dxa"/>
                                  <w:tcBorders>
                                    <w:right w:val="single" w:sz="6" w:space="0" w:color="auto"/>
                                  </w:tcBorders>
                                  <w:tcMar>
                                    <w:right w:w="170" w:type="dxa"/>
                                  </w:tcMar>
                                </w:tcPr>
                                <w:p w14:paraId="766F95A8" w14:textId="77777777" w:rsidR="00DD4317" w:rsidRDefault="00DD4317">
                                  <w:pPr>
                                    <w:pStyle w:val="PIKontakt"/>
                                    <w:tabs>
                                      <w:tab w:val="left" w:pos="3600"/>
                                    </w:tabs>
                                  </w:pPr>
                                </w:p>
                              </w:tc>
                            </w:tr>
                          </w:tbl>
                          <w:p w14:paraId="2998C411" w14:textId="77777777" w:rsidR="00DD4317" w:rsidRDefault="00DD4317" w:rsidP="00DD43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3551" id="_x0000_s1027" type="#_x0000_t202" style="position:absolute;margin-left:286.85pt;margin-top:-.15pt;width:207.4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Default="00DD4317">
                            <w:pPr>
                              <w:pStyle w:val="PIKontakt"/>
                              <w:tabs>
                                <w:tab w:val="left" w:pos="3600"/>
                              </w:tabs>
                            </w:pPr>
                          </w:p>
                        </w:tc>
                      </w:tr>
                      <w:tr w:rsidR="00DD4317" w14:paraId="3E1994D5" w14:textId="77777777">
                        <w:tc>
                          <w:tcPr>
                            <w:tcW w:w="3864" w:type="dxa"/>
                            <w:tcBorders>
                              <w:right w:val="single" w:sz="6" w:space="0" w:color="auto"/>
                            </w:tcBorders>
                            <w:tcMar>
                              <w:right w:w="170" w:type="dxa"/>
                            </w:tcMar>
                          </w:tcPr>
                          <w:p w14:paraId="2BD91951" w14:textId="77777777" w:rsidR="00DD4317" w:rsidRDefault="00DD4317">
                            <w:pPr>
                              <w:pStyle w:val="PIKontakt"/>
                              <w:rPr>
                                <w:b/>
                              </w:rPr>
                            </w:pPr>
                            <w:r>
                              <w:rPr>
                                <w:b/>
                              </w:rPr>
                              <w:t>Presse- und Öffentlichkeitsarbeit</w:t>
                            </w:r>
                          </w:p>
                          <w:p w14:paraId="42AD000F" w14:textId="24890C4E" w:rsidR="00DD4317" w:rsidRPr="00166725" w:rsidRDefault="000176EF" w:rsidP="00374B1B">
                            <w:pPr>
                              <w:pStyle w:val="PIKontakt"/>
                            </w:pPr>
                            <w:r>
                              <w:t>Alexandra Bruckmüller</w:t>
                            </w:r>
                            <w:r w:rsidR="00DD4317">
                              <w:br/>
                            </w:r>
                            <w:r w:rsidR="009933F3">
                              <w:t>Telefon: +43 (0)7472 28 000 11</w:t>
                            </w:r>
                            <w:r w:rsidR="00DD4317" w:rsidRPr="00166725">
                              <w:br/>
                            </w:r>
                            <w:r w:rsidR="00DD4317">
                              <w:t>E-</w:t>
                            </w:r>
                            <w:r w:rsidR="00DD4317" w:rsidRPr="00166725">
                              <w:t xml:space="preserve">Mail: </w:t>
                            </w:r>
                            <w:r>
                              <w:t>bruckmueller</w:t>
                            </w:r>
                            <w:r w:rsidR="00DD4317" w:rsidRPr="00166725">
                              <w:t>.</w:t>
                            </w:r>
                            <w:r>
                              <w:t>a</w:t>
                            </w:r>
                            <w:r w:rsidR="00DD4317" w:rsidRPr="00166725">
                              <w:t>@eplan.</w:t>
                            </w:r>
                            <w:r>
                              <w:t>at</w:t>
                            </w:r>
                          </w:p>
                          <w:p w14:paraId="01E80BCE" w14:textId="1327984E" w:rsidR="00DD4317" w:rsidRDefault="00DD4317" w:rsidP="001A2749">
                            <w:pPr>
                              <w:pStyle w:val="PIKontakt"/>
                            </w:pPr>
                            <w:r w:rsidRPr="0036169A">
                              <w:rPr>
                                <w:szCs w:val="18"/>
                              </w:rPr>
                              <w:t>EPLAN GmbH</w:t>
                            </w:r>
                            <w:r>
                              <w:rPr>
                                <w:szCs w:val="18"/>
                              </w:rPr>
                              <w:br/>
                            </w:r>
                            <w:r w:rsidR="000176EF">
                              <w:rPr>
                                <w:szCs w:val="18"/>
                              </w:rPr>
                              <w:t>Betriebsgebiet Nord 47</w:t>
                            </w:r>
                            <w:r>
                              <w:rPr>
                                <w:szCs w:val="18"/>
                              </w:rPr>
                              <w:br/>
                            </w:r>
                            <w:r w:rsidR="000176EF">
                              <w:rPr>
                                <w:szCs w:val="18"/>
                              </w:rPr>
                              <w:t>3300 Ardagger Stift</w:t>
                            </w:r>
                            <w:r>
                              <w:rPr>
                                <w:szCs w:val="18"/>
                              </w:rPr>
                              <w:br/>
                            </w:r>
                            <w:hyperlink r:id="rId12" w:history="1">
                              <w:r w:rsidR="000176EF" w:rsidRPr="004D1F39">
                                <w:rPr>
                                  <w:rStyle w:val="Hyperlink"/>
                                </w:rPr>
                                <w:t>www.eplan.</w:t>
                              </w:r>
                              <w:r w:rsidR="000176EF">
                                <w:rPr>
                                  <w:rStyle w:val="Hyperlink"/>
                                </w:rPr>
                                <w:t>at</w:t>
                              </w:r>
                            </w:hyperlink>
                          </w:p>
                        </w:tc>
                      </w:tr>
                      <w:tr w:rsidR="00DD4317" w14:paraId="31CD3C8D" w14:textId="77777777">
                        <w:trPr>
                          <w:trHeight w:val="1418"/>
                        </w:trPr>
                        <w:tc>
                          <w:tcPr>
                            <w:tcW w:w="3864" w:type="dxa"/>
                            <w:tcBorders>
                              <w:right w:val="single" w:sz="6" w:space="0" w:color="auto"/>
                            </w:tcBorders>
                            <w:tcMar>
                              <w:right w:w="170" w:type="dxa"/>
                            </w:tcMar>
                          </w:tcPr>
                          <w:p w14:paraId="766F95A8" w14:textId="77777777" w:rsidR="00DD4317" w:rsidRDefault="00DD4317">
                            <w:pPr>
                              <w:pStyle w:val="PIKontakt"/>
                              <w:tabs>
                                <w:tab w:val="left" w:pos="3600"/>
                              </w:tabs>
                            </w:pPr>
                          </w:p>
                        </w:tc>
                      </w:tr>
                    </w:tbl>
                    <w:p w14:paraId="2998C411" w14:textId="77777777" w:rsidR="00DD4317" w:rsidRDefault="00DD4317" w:rsidP="00DD4317"/>
                  </w:txbxContent>
                </v:textbox>
              </v:shape>
            </w:pict>
          </mc:Fallback>
        </mc:AlternateContent>
      </w:r>
      <w:r w:rsidR="0097774B">
        <w:rPr>
          <w:i w:val="0"/>
          <w:iCs w:val="0"/>
          <w:noProof/>
          <w:szCs w:val="22"/>
        </w:rPr>
        <w:t xml:space="preserve">Neues </w:t>
      </w:r>
      <w:r w:rsidR="000D1861">
        <w:rPr>
          <w:i w:val="0"/>
          <w:iCs w:val="0"/>
          <w:noProof/>
          <w:szCs w:val="22"/>
        </w:rPr>
        <w:t xml:space="preserve">internationales </w:t>
      </w:r>
      <w:r w:rsidR="0097774B">
        <w:rPr>
          <w:i w:val="0"/>
          <w:iCs w:val="0"/>
          <w:noProof/>
          <w:szCs w:val="22"/>
        </w:rPr>
        <w:t>Online-Event</w:t>
      </w:r>
      <w:r w:rsidR="004C437E">
        <w:rPr>
          <w:i w:val="0"/>
          <w:iCs w:val="0"/>
          <w:noProof/>
          <w:szCs w:val="22"/>
        </w:rPr>
        <w:t xml:space="preserve"> von</w:t>
      </w:r>
      <w:r w:rsidR="0097774B">
        <w:rPr>
          <w:i w:val="0"/>
          <w:iCs w:val="0"/>
          <w:noProof/>
          <w:szCs w:val="22"/>
        </w:rPr>
        <w:t xml:space="preserve"> </w:t>
      </w:r>
      <w:r w:rsidR="000D1861">
        <w:rPr>
          <w:i w:val="0"/>
          <w:iCs w:val="0"/>
          <w:noProof/>
          <w:szCs w:val="22"/>
        </w:rPr>
        <w:t xml:space="preserve">Eplan </w:t>
      </w:r>
    </w:p>
    <w:p w14:paraId="25A8E295" w14:textId="68E8E8D4" w:rsidR="00CB4AE3" w:rsidRPr="00FF666C" w:rsidRDefault="00CB4AE3" w:rsidP="00DD4317">
      <w:pPr>
        <w:pStyle w:val="PIDachzeile"/>
        <w:ind w:right="3493"/>
        <w:rPr>
          <w:b/>
          <w:bCs/>
          <w:i w:val="0"/>
          <w:sz w:val="28"/>
          <w:szCs w:val="28"/>
          <w:u w:val="none"/>
        </w:rPr>
      </w:pPr>
      <w:proofErr w:type="spellStart"/>
      <w:r w:rsidRPr="00FF666C">
        <w:rPr>
          <w:b/>
          <w:bCs/>
          <w:i w:val="0"/>
          <w:sz w:val="28"/>
          <w:szCs w:val="28"/>
          <w:u w:val="none"/>
        </w:rPr>
        <w:t>Eplan</w:t>
      </w:r>
      <w:proofErr w:type="spellEnd"/>
      <w:r w:rsidRPr="00FF666C">
        <w:rPr>
          <w:b/>
          <w:bCs/>
          <w:i w:val="0"/>
          <w:sz w:val="28"/>
          <w:szCs w:val="28"/>
          <w:u w:val="none"/>
        </w:rPr>
        <w:t xml:space="preserve"> </w:t>
      </w:r>
      <w:proofErr w:type="spellStart"/>
      <w:proofErr w:type="gramStart"/>
      <w:r w:rsidRPr="00FF666C">
        <w:rPr>
          <w:b/>
          <w:bCs/>
          <w:i w:val="0"/>
          <w:sz w:val="28"/>
          <w:szCs w:val="28"/>
          <w:u w:val="none"/>
        </w:rPr>
        <w:t>L!ve</w:t>
      </w:r>
      <w:proofErr w:type="spellEnd"/>
      <w:proofErr w:type="gramEnd"/>
      <w:r w:rsidRPr="00FF666C">
        <w:rPr>
          <w:b/>
          <w:bCs/>
          <w:i w:val="0"/>
          <w:sz w:val="28"/>
          <w:szCs w:val="28"/>
          <w:u w:val="none"/>
        </w:rPr>
        <w:t xml:space="preserve">: </w:t>
      </w:r>
      <w:r w:rsidR="004C437E">
        <w:rPr>
          <w:b/>
          <w:bCs/>
          <w:i w:val="0"/>
          <w:sz w:val="28"/>
          <w:szCs w:val="28"/>
          <w:u w:val="none"/>
        </w:rPr>
        <w:t>Best Practic</w:t>
      </w:r>
      <w:r w:rsidR="0036169A">
        <w:rPr>
          <w:b/>
          <w:bCs/>
          <w:i w:val="0"/>
          <w:sz w:val="28"/>
          <w:szCs w:val="28"/>
          <w:u w:val="none"/>
        </w:rPr>
        <w:t>e</w:t>
      </w:r>
      <w:r w:rsidR="004C437E">
        <w:rPr>
          <w:b/>
          <w:bCs/>
          <w:i w:val="0"/>
          <w:sz w:val="28"/>
          <w:szCs w:val="28"/>
          <w:u w:val="none"/>
        </w:rPr>
        <w:t>s und mehr</w:t>
      </w:r>
      <w:r w:rsidRPr="00FF666C">
        <w:rPr>
          <w:b/>
          <w:bCs/>
          <w:i w:val="0"/>
          <w:sz w:val="28"/>
          <w:szCs w:val="28"/>
          <w:u w:val="none"/>
        </w:rPr>
        <w:t xml:space="preserve"> in nur zweieinhalb Stunden</w:t>
      </w:r>
    </w:p>
    <w:p w14:paraId="6F049BFF" w14:textId="776C3D02" w:rsidR="00DD4317" w:rsidRPr="0002673F" w:rsidRDefault="00DD4317" w:rsidP="00DD4317">
      <w:pPr>
        <w:spacing w:after="240" w:line="312" w:lineRule="auto"/>
        <w:ind w:right="3493"/>
        <w:rPr>
          <w:rFonts w:ascii="Arial" w:hAnsi="Arial" w:cs="Arial"/>
          <w:b/>
          <w:bCs/>
          <w:sz w:val="22"/>
          <w:szCs w:val="22"/>
        </w:rPr>
      </w:pPr>
      <w:r w:rsidRPr="00BB3F7B">
        <w:rPr>
          <w:rFonts w:ascii="Arial" w:hAnsi="Arial" w:cs="Arial"/>
          <w:b/>
          <w:bCs/>
          <w:sz w:val="22"/>
          <w:szCs w:val="22"/>
        </w:rPr>
        <w:t xml:space="preserve">Welche Herausforderungen </w:t>
      </w:r>
      <w:r w:rsidR="0036169A">
        <w:rPr>
          <w:rFonts w:ascii="Arial" w:hAnsi="Arial" w:cs="Arial"/>
          <w:b/>
          <w:bCs/>
          <w:sz w:val="22"/>
          <w:szCs w:val="22"/>
        </w:rPr>
        <w:t xml:space="preserve">haben </w:t>
      </w:r>
      <w:r w:rsidRPr="00BB3F7B">
        <w:rPr>
          <w:rFonts w:ascii="Arial" w:hAnsi="Arial" w:cs="Arial"/>
          <w:b/>
          <w:bCs/>
          <w:sz w:val="22"/>
          <w:szCs w:val="22"/>
        </w:rPr>
        <w:t>Maschinen</w:t>
      </w:r>
      <w:r w:rsidR="00966462">
        <w:rPr>
          <w:rFonts w:ascii="Arial" w:hAnsi="Arial" w:cs="Arial"/>
          <w:b/>
          <w:bCs/>
          <w:sz w:val="22"/>
          <w:szCs w:val="22"/>
        </w:rPr>
        <w:t>-</w:t>
      </w:r>
      <w:r w:rsidRPr="00BB3F7B">
        <w:rPr>
          <w:rFonts w:ascii="Arial" w:hAnsi="Arial" w:cs="Arial"/>
          <w:b/>
          <w:bCs/>
          <w:sz w:val="22"/>
          <w:szCs w:val="22"/>
        </w:rPr>
        <w:t xml:space="preserve"> und Schalt</w:t>
      </w:r>
      <w:r w:rsidR="00FF666C">
        <w:rPr>
          <w:rFonts w:ascii="Arial" w:hAnsi="Arial" w:cs="Arial"/>
          <w:b/>
          <w:bCs/>
          <w:sz w:val="22"/>
          <w:szCs w:val="22"/>
        </w:rPr>
        <w:t>anlagen</w:t>
      </w:r>
      <w:r w:rsidRPr="00BB3F7B">
        <w:rPr>
          <w:rFonts w:ascii="Arial" w:hAnsi="Arial" w:cs="Arial"/>
          <w:b/>
          <w:bCs/>
          <w:sz w:val="22"/>
          <w:szCs w:val="22"/>
        </w:rPr>
        <w:t xml:space="preserve">bauer heute im internationalen Wettbewerb? Wie lassen sich </w:t>
      </w:r>
      <w:r w:rsidR="00FF666C">
        <w:rPr>
          <w:rFonts w:ascii="Arial" w:hAnsi="Arial" w:cs="Arial"/>
          <w:b/>
          <w:bCs/>
          <w:sz w:val="22"/>
          <w:szCs w:val="22"/>
        </w:rPr>
        <w:t>für effizientes</w:t>
      </w:r>
      <w:r w:rsidRPr="00BB3F7B">
        <w:rPr>
          <w:rFonts w:ascii="Arial" w:hAnsi="Arial" w:cs="Arial"/>
          <w:b/>
          <w:bCs/>
          <w:sz w:val="22"/>
          <w:szCs w:val="22"/>
        </w:rPr>
        <w:t xml:space="preserve"> Engineering frühzeitig die passenden </w:t>
      </w:r>
      <w:r w:rsidR="00FF666C" w:rsidRPr="0036169A">
        <w:rPr>
          <w:rFonts w:ascii="Arial" w:hAnsi="Arial" w:cs="Arial"/>
          <w:b/>
          <w:bCs/>
          <w:sz w:val="22"/>
          <w:szCs w:val="22"/>
        </w:rPr>
        <w:t>Weichen</w:t>
      </w:r>
      <w:r w:rsidR="00783464" w:rsidRPr="0036169A">
        <w:rPr>
          <w:rFonts w:ascii="Arial" w:hAnsi="Arial" w:cs="Arial"/>
          <w:b/>
          <w:bCs/>
          <w:sz w:val="22"/>
          <w:szCs w:val="22"/>
        </w:rPr>
        <w:t xml:space="preserve"> stellen</w:t>
      </w:r>
      <w:r w:rsidRPr="0036169A">
        <w:rPr>
          <w:rFonts w:ascii="Arial" w:hAnsi="Arial" w:cs="Arial"/>
          <w:b/>
          <w:bCs/>
          <w:sz w:val="22"/>
          <w:szCs w:val="22"/>
        </w:rPr>
        <w:t xml:space="preserve">? </w:t>
      </w:r>
      <w:r w:rsidR="000D1861" w:rsidRPr="0036169A">
        <w:rPr>
          <w:rFonts w:ascii="Arial" w:hAnsi="Arial" w:cs="Arial"/>
          <w:b/>
          <w:bCs/>
          <w:sz w:val="22"/>
          <w:szCs w:val="22"/>
        </w:rPr>
        <w:t>Das</w:t>
      </w:r>
      <w:r w:rsidR="000D1861">
        <w:rPr>
          <w:rFonts w:ascii="Arial" w:hAnsi="Arial" w:cs="Arial"/>
          <w:b/>
          <w:bCs/>
          <w:sz w:val="22"/>
          <w:szCs w:val="22"/>
        </w:rPr>
        <w:t xml:space="preserve"> </w:t>
      </w:r>
      <w:r w:rsidRPr="00BB3F7B">
        <w:rPr>
          <w:rFonts w:ascii="Arial" w:hAnsi="Arial" w:cs="Arial"/>
          <w:b/>
          <w:bCs/>
          <w:sz w:val="22"/>
          <w:szCs w:val="22"/>
        </w:rPr>
        <w:t xml:space="preserve">diesjährige </w:t>
      </w:r>
      <w:proofErr w:type="spellStart"/>
      <w:r w:rsidR="000D1861" w:rsidRPr="0036169A">
        <w:rPr>
          <w:rFonts w:ascii="Arial" w:hAnsi="Arial" w:cs="Arial"/>
          <w:b/>
          <w:bCs/>
          <w:sz w:val="22"/>
          <w:szCs w:val="22"/>
        </w:rPr>
        <w:t>Eplan</w:t>
      </w:r>
      <w:proofErr w:type="spellEnd"/>
      <w:r w:rsidR="000D1861" w:rsidRPr="0036169A">
        <w:rPr>
          <w:rFonts w:ascii="Arial" w:hAnsi="Arial" w:cs="Arial"/>
          <w:b/>
          <w:bCs/>
          <w:sz w:val="22"/>
          <w:szCs w:val="22"/>
        </w:rPr>
        <w:t xml:space="preserve"> </w:t>
      </w:r>
      <w:proofErr w:type="spellStart"/>
      <w:proofErr w:type="gramStart"/>
      <w:r w:rsidR="000D1861" w:rsidRPr="0036169A">
        <w:rPr>
          <w:rFonts w:ascii="Arial" w:hAnsi="Arial" w:cs="Arial"/>
          <w:b/>
          <w:bCs/>
          <w:sz w:val="22"/>
          <w:szCs w:val="22"/>
        </w:rPr>
        <w:t>L!ve</w:t>
      </w:r>
      <w:proofErr w:type="spellEnd"/>
      <w:proofErr w:type="gramEnd"/>
      <w:r w:rsidRPr="0036169A">
        <w:rPr>
          <w:rFonts w:ascii="Arial" w:hAnsi="Arial" w:cs="Arial"/>
          <w:b/>
          <w:bCs/>
          <w:sz w:val="22"/>
          <w:szCs w:val="22"/>
        </w:rPr>
        <w:t xml:space="preserve"> 202</w:t>
      </w:r>
      <w:r w:rsidR="000D1861" w:rsidRPr="0036169A">
        <w:rPr>
          <w:rFonts w:ascii="Arial" w:hAnsi="Arial" w:cs="Arial"/>
          <w:b/>
          <w:bCs/>
          <w:sz w:val="22"/>
          <w:szCs w:val="22"/>
        </w:rPr>
        <w:t>3</w:t>
      </w:r>
      <w:r w:rsidRPr="0036169A">
        <w:rPr>
          <w:rFonts w:ascii="Arial" w:hAnsi="Arial" w:cs="Arial"/>
          <w:b/>
          <w:bCs/>
          <w:sz w:val="22"/>
          <w:szCs w:val="22"/>
        </w:rPr>
        <w:t xml:space="preserve"> </w:t>
      </w:r>
      <w:r w:rsidR="004C437E" w:rsidRPr="0036169A">
        <w:rPr>
          <w:rFonts w:ascii="Arial" w:hAnsi="Arial" w:cs="Arial"/>
          <w:b/>
          <w:bCs/>
          <w:sz w:val="22"/>
          <w:szCs w:val="22"/>
        </w:rPr>
        <w:t xml:space="preserve">am 21. Juni 2023 </w:t>
      </w:r>
      <w:r w:rsidRPr="0036169A">
        <w:rPr>
          <w:rFonts w:ascii="Arial" w:hAnsi="Arial" w:cs="Arial"/>
          <w:b/>
          <w:bCs/>
          <w:sz w:val="22"/>
          <w:szCs w:val="22"/>
        </w:rPr>
        <w:t>gibt konzentriert</w:t>
      </w:r>
      <w:r w:rsidRPr="00BB3F7B">
        <w:rPr>
          <w:rFonts w:ascii="Arial" w:hAnsi="Arial" w:cs="Arial"/>
          <w:b/>
          <w:bCs/>
          <w:sz w:val="22"/>
          <w:szCs w:val="22"/>
        </w:rPr>
        <w:t xml:space="preserve"> Antworten und zeigt </w:t>
      </w:r>
      <w:r w:rsidR="00C41B3F">
        <w:rPr>
          <w:rFonts w:ascii="Arial" w:hAnsi="Arial" w:cs="Arial"/>
          <w:b/>
          <w:bCs/>
          <w:sz w:val="22"/>
          <w:szCs w:val="22"/>
        </w:rPr>
        <w:t xml:space="preserve">neben Highlights der </w:t>
      </w:r>
      <w:r w:rsidR="00783464">
        <w:rPr>
          <w:rFonts w:ascii="Arial" w:hAnsi="Arial" w:cs="Arial"/>
          <w:b/>
          <w:bCs/>
          <w:sz w:val="22"/>
          <w:szCs w:val="22"/>
        </w:rPr>
        <w:t>neuen Software-Version</w:t>
      </w:r>
      <w:r w:rsidR="00C41B3F">
        <w:rPr>
          <w:rFonts w:ascii="Arial" w:hAnsi="Arial" w:cs="Arial"/>
          <w:b/>
          <w:bCs/>
          <w:sz w:val="22"/>
          <w:szCs w:val="22"/>
        </w:rPr>
        <w:t xml:space="preserve"> </w:t>
      </w:r>
      <w:r w:rsidRPr="00BB3F7B">
        <w:rPr>
          <w:rFonts w:ascii="Arial" w:hAnsi="Arial" w:cs="Arial"/>
          <w:b/>
          <w:bCs/>
          <w:sz w:val="22"/>
          <w:szCs w:val="22"/>
        </w:rPr>
        <w:t xml:space="preserve">auf, wie </w:t>
      </w:r>
      <w:proofErr w:type="spellStart"/>
      <w:r w:rsidRPr="00BB3F7B">
        <w:rPr>
          <w:rFonts w:ascii="Arial" w:hAnsi="Arial" w:cs="Arial"/>
          <w:b/>
          <w:bCs/>
          <w:sz w:val="22"/>
          <w:szCs w:val="22"/>
        </w:rPr>
        <w:t>Eplan</w:t>
      </w:r>
      <w:proofErr w:type="spellEnd"/>
      <w:r w:rsidRPr="00BB3F7B">
        <w:rPr>
          <w:rFonts w:ascii="Arial" w:hAnsi="Arial" w:cs="Arial"/>
          <w:b/>
          <w:bCs/>
          <w:sz w:val="22"/>
          <w:szCs w:val="22"/>
        </w:rPr>
        <w:t xml:space="preserve"> die Reise</w:t>
      </w:r>
      <w:r>
        <w:rPr>
          <w:rFonts w:ascii="Arial" w:hAnsi="Arial" w:cs="Arial"/>
          <w:b/>
          <w:bCs/>
          <w:sz w:val="22"/>
          <w:szCs w:val="22"/>
        </w:rPr>
        <w:t xml:space="preserve"> seiner</w:t>
      </w:r>
      <w:r w:rsidRPr="00BB3F7B">
        <w:rPr>
          <w:rFonts w:ascii="Arial" w:hAnsi="Arial" w:cs="Arial"/>
          <w:b/>
          <w:bCs/>
          <w:sz w:val="22"/>
          <w:szCs w:val="22"/>
        </w:rPr>
        <w:t xml:space="preserve"> Kunden von Engineering bis Fertigung durchgängig begleitet.</w:t>
      </w:r>
      <w:r w:rsidR="00783464">
        <w:rPr>
          <w:rFonts w:ascii="Arial" w:hAnsi="Arial" w:cs="Arial"/>
          <w:b/>
          <w:bCs/>
          <w:sz w:val="22"/>
          <w:szCs w:val="22"/>
        </w:rPr>
        <w:t xml:space="preserve"> Und das exakt von dem Punkt aus, wo der Kunde aktuell in seinem Prozess steht. </w:t>
      </w:r>
      <w:r w:rsidR="00C11819">
        <w:rPr>
          <w:rFonts w:ascii="Arial" w:hAnsi="Arial" w:cs="Arial"/>
          <w:b/>
          <w:bCs/>
          <w:sz w:val="22"/>
          <w:szCs w:val="22"/>
        </w:rPr>
        <w:t xml:space="preserve">Best </w:t>
      </w:r>
      <w:r w:rsidRPr="00BB3F7B">
        <w:rPr>
          <w:rFonts w:ascii="Arial" w:hAnsi="Arial" w:cs="Arial"/>
          <w:b/>
          <w:bCs/>
          <w:sz w:val="22"/>
          <w:szCs w:val="22"/>
        </w:rPr>
        <w:t xml:space="preserve">Practices </w:t>
      </w:r>
      <w:r w:rsidR="00C11819">
        <w:rPr>
          <w:rFonts w:ascii="Arial" w:hAnsi="Arial" w:cs="Arial"/>
          <w:b/>
          <w:bCs/>
          <w:sz w:val="22"/>
          <w:szCs w:val="22"/>
        </w:rPr>
        <w:t xml:space="preserve">aus dem Weltmarkt von </w:t>
      </w:r>
      <w:r w:rsidRPr="00BB3F7B">
        <w:rPr>
          <w:rFonts w:ascii="Arial" w:hAnsi="Arial" w:cs="Arial"/>
          <w:b/>
          <w:bCs/>
          <w:sz w:val="22"/>
          <w:szCs w:val="22"/>
        </w:rPr>
        <w:t>Unternehmen wie Harro Höfliger</w:t>
      </w:r>
      <w:r w:rsidR="00C11819">
        <w:rPr>
          <w:rFonts w:ascii="Arial" w:hAnsi="Arial" w:cs="Arial"/>
          <w:b/>
          <w:bCs/>
          <w:sz w:val="22"/>
          <w:szCs w:val="22"/>
        </w:rPr>
        <w:t xml:space="preserve">, </w:t>
      </w:r>
      <w:proofErr w:type="spellStart"/>
      <w:r w:rsidRPr="00BB3F7B">
        <w:rPr>
          <w:rFonts w:ascii="Arial" w:hAnsi="Arial" w:cs="Arial"/>
          <w:b/>
          <w:bCs/>
          <w:sz w:val="22"/>
          <w:szCs w:val="22"/>
        </w:rPr>
        <w:t>Kratos</w:t>
      </w:r>
      <w:proofErr w:type="spellEnd"/>
      <w:r w:rsidR="00DF04B6">
        <w:rPr>
          <w:rFonts w:ascii="Arial" w:hAnsi="Arial" w:cs="Arial"/>
          <w:b/>
          <w:bCs/>
          <w:sz w:val="22"/>
          <w:szCs w:val="22"/>
        </w:rPr>
        <w:t xml:space="preserve"> Industries</w:t>
      </w:r>
      <w:r w:rsidRPr="00BB3F7B">
        <w:rPr>
          <w:rFonts w:ascii="Arial" w:hAnsi="Arial" w:cs="Arial"/>
          <w:b/>
          <w:bCs/>
          <w:sz w:val="22"/>
          <w:szCs w:val="22"/>
        </w:rPr>
        <w:t xml:space="preserve"> und Sany geben Einblicke in die Praxis</w:t>
      </w:r>
      <w:r>
        <w:rPr>
          <w:rFonts w:ascii="Arial" w:hAnsi="Arial" w:cs="Arial"/>
          <w:b/>
          <w:bCs/>
          <w:sz w:val="22"/>
          <w:szCs w:val="22"/>
        </w:rPr>
        <w:t xml:space="preserve"> von Workflows und Engineering-Methoden, die ein Höchstmaß an Effizienz und Durchgängigkeit erlauben.</w:t>
      </w:r>
    </w:p>
    <w:p w14:paraId="09F67E8B" w14:textId="4A982F3C" w:rsidR="00C11819" w:rsidRDefault="000176EF" w:rsidP="00FF4995">
      <w:pPr>
        <w:suppressAutoHyphens/>
        <w:spacing w:after="240" w:line="312" w:lineRule="auto"/>
        <w:ind w:right="3493"/>
        <w:rPr>
          <w:rFonts w:ascii="Arial" w:hAnsi="Arial" w:cs="Arial"/>
          <w:sz w:val="22"/>
          <w:szCs w:val="22"/>
        </w:rPr>
      </w:pPr>
      <w:r>
        <w:rPr>
          <w:rFonts w:ascii="Arial" w:hAnsi="Arial" w:cs="Arial"/>
          <w:sz w:val="22"/>
          <w:szCs w:val="22"/>
        </w:rPr>
        <w:t>Ardagger Stift</w:t>
      </w:r>
      <w:r w:rsidR="00DD4317" w:rsidRPr="0002673F">
        <w:rPr>
          <w:rFonts w:ascii="Arial" w:hAnsi="Arial" w:cs="Arial"/>
          <w:sz w:val="22"/>
          <w:szCs w:val="22"/>
        </w:rPr>
        <w:t xml:space="preserve">, </w:t>
      </w:r>
      <w:r>
        <w:rPr>
          <w:rFonts w:ascii="Arial" w:hAnsi="Arial" w:cs="Arial"/>
          <w:sz w:val="22"/>
          <w:szCs w:val="22"/>
        </w:rPr>
        <w:t>26</w:t>
      </w:r>
      <w:r w:rsidR="00DD4317" w:rsidRPr="0002673F">
        <w:rPr>
          <w:rFonts w:ascii="Arial" w:hAnsi="Arial" w:cs="Arial"/>
          <w:sz w:val="22"/>
          <w:szCs w:val="22"/>
        </w:rPr>
        <w:t xml:space="preserve">. Mai 2023 – Welche Trends kennzeichnen das Engineering </w:t>
      </w:r>
      <w:r w:rsidR="00707679">
        <w:rPr>
          <w:rFonts w:ascii="Arial" w:hAnsi="Arial" w:cs="Arial"/>
          <w:sz w:val="22"/>
          <w:szCs w:val="22"/>
        </w:rPr>
        <w:t xml:space="preserve">im </w:t>
      </w:r>
      <w:r w:rsidR="00DD4317" w:rsidRPr="0002673F">
        <w:rPr>
          <w:rFonts w:ascii="Arial" w:hAnsi="Arial" w:cs="Arial"/>
          <w:sz w:val="22"/>
          <w:szCs w:val="22"/>
        </w:rPr>
        <w:t xml:space="preserve">Weltmarkt? </w:t>
      </w:r>
      <w:r w:rsidR="00707679">
        <w:rPr>
          <w:rFonts w:ascii="Arial" w:hAnsi="Arial" w:cs="Arial"/>
          <w:sz w:val="22"/>
          <w:szCs w:val="22"/>
        </w:rPr>
        <w:t>Wie lassen sich Themen wie Energiewende, Vernetzung der Ökosysteme</w:t>
      </w:r>
      <w:r w:rsidR="00C11819">
        <w:rPr>
          <w:rFonts w:ascii="Arial" w:hAnsi="Arial" w:cs="Arial"/>
          <w:sz w:val="22"/>
          <w:szCs w:val="22"/>
        </w:rPr>
        <w:t>, Fachkräftemangel</w:t>
      </w:r>
      <w:r w:rsidR="00707679">
        <w:rPr>
          <w:rFonts w:ascii="Arial" w:hAnsi="Arial" w:cs="Arial"/>
          <w:sz w:val="22"/>
          <w:szCs w:val="22"/>
        </w:rPr>
        <w:t xml:space="preserve"> und die digitale Transformation mit Blick auf das Engineering idealerweise umsetzen? </w:t>
      </w:r>
      <w:r w:rsidR="00DD4317" w:rsidRPr="0002673F">
        <w:rPr>
          <w:rFonts w:ascii="Arial" w:hAnsi="Arial" w:cs="Arial"/>
          <w:sz w:val="22"/>
          <w:szCs w:val="22"/>
        </w:rPr>
        <w:t xml:space="preserve">Lösungsanbieter </w:t>
      </w:r>
      <w:proofErr w:type="spellStart"/>
      <w:r w:rsidR="00DD4317" w:rsidRPr="0002673F">
        <w:rPr>
          <w:rFonts w:ascii="Arial" w:hAnsi="Arial" w:cs="Arial"/>
          <w:sz w:val="22"/>
          <w:szCs w:val="22"/>
        </w:rPr>
        <w:t>Eplan</w:t>
      </w:r>
      <w:proofErr w:type="spellEnd"/>
      <w:r w:rsidR="00707679">
        <w:rPr>
          <w:rFonts w:ascii="Arial" w:hAnsi="Arial" w:cs="Arial"/>
          <w:sz w:val="22"/>
          <w:szCs w:val="22"/>
        </w:rPr>
        <w:t xml:space="preserve"> gibt a</w:t>
      </w:r>
      <w:r w:rsidR="00783464">
        <w:rPr>
          <w:rFonts w:ascii="Arial" w:hAnsi="Arial" w:cs="Arial"/>
          <w:sz w:val="22"/>
          <w:szCs w:val="22"/>
        </w:rPr>
        <w:t>m 21. Juni 2023 a</w:t>
      </w:r>
      <w:r w:rsidR="00707679">
        <w:rPr>
          <w:rFonts w:ascii="Arial" w:hAnsi="Arial" w:cs="Arial"/>
          <w:sz w:val="22"/>
          <w:szCs w:val="22"/>
        </w:rPr>
        <w:t>uf dem neuen Online-Event „</w:t>
      </w:r>
      <w:proofErr w:type="spellStart"/>
      <w:r w:rsidR="000D1861">
        <w:rPr>
          <w:rFonts w:ascii="Arial" w:hAnsi="Arial" w:cs="Arial"/>
          <w:sz w:val="22"/>
          <w:szCs w:val="22"/>
        </w:rPr>
        <w:t>Eplan</w:t>
      </w:r>
      <w:proofErr w:type="spellEnd"/>
      <w:r w:rsidR="000D1861">
        <w:rPr>
          <w:rFonts w:ascii="Arial" w:hAnsi="Arial" w:cs="Arial"/>
          <w:sz w:val="22"/>
          <w:szCs w:val="22"/>
        </w:rPr>
        <w:t xml:space="preserve"> </w:t>
      </w:r>
      <w:proofErr w:type="spellStart"/>
      <w:proofErr w:type="gramStart"/>
      <w:r w:rsidR="000D1861">
        <w:rPr>
          <w:rFonts w:ascii="Arial" w:hAnsi="Arial" w:cs="Arial"/>
          <w:sz w:val="22"/>
          <w:szCs w:val="22"/>
        </w:rPr>
        <w:t>L!ve</w:t>
      </w:r>
      <w:proofErr w:type="spellEnd"/>
      <w:proofErr w:type="gramEnd"/>
      <w:r w:rsidR="00707679">
        <w:rPr>
          <w:rFonts w:ascii="Arial" w:hAnsi="Arial" w:cs="Arial"/>
          <w:sz w:val="22"/>
          <w:szCs w:val="22"/>
        </w:rPr>
        <w:t>“ konzentriert Antworten. H</w:t>
      </w:r>
      <w:r w:rsidR="00DD4317" w:rsidRPr="0002673F">
        <w:rPr>
          <w:rFonts w:ascii="Arial" w:hAnsi="Arial" w:cs="Arial"/>
          <w:sz w:val="22"/>
          <w:szCs w:val="22"/>
        </w:rPr>
        <w:t xml:space="preserve">ochkarätige </w:t>
      </w:r>
      <w:r w:rsidR="00707679">
        <w:rPr>
          <w:rFonts w:ascii="Arial" w:hAnsi="Arial" w:cs="Arial"/>
          <w:sz w:val="22"/>
          <w:szCs w:val="22"/>
        </w:rPr>
        <w:t>Player im Maschinenbau</w:t>
      </w:r>
      <w:r w:rsidR="00DD4317" w:rsidRPr="0002673F">
        <w:rPr>
          <w:rFonts w:ascii="Arial" w:hAnsi="Arial" w:cs="Arial"/>
          <w:sz w:val="22"/>
          <w:szCs w:val="22"/>
        </w:rPr>
        <w:t xml:space="preserve"> wie Harro Höfli</w:t>
      </w:r>
      <w:r w:rsidR="00707679">
        <w:rPr>
          <w:rFonts w:ascii="Arial" w:hAnsi="Arial" w:cs="Arial"/>
          <w:sz w:val="22"/>
          <w:szCs w:val="22"/>
        </w:rPr>
        <w:t>g</w:t>
      </w:r>
      <w:r w:rsidR="00DD4317" w:rsidRPr="0002673F">
        <w:rPr>
          <w:rFonts w:ascii="Arial" w:hAnsi="Arial" w:cs="Arial"/>
          <w:sz w:val="22"/>
          <w:szCs w:val="22"/>
        </w:rPr>
        <w:t>er</w:t>
      </w:r>
      <w:r w:rsidR="00C11819">
        <w:rPr>
          <w:rFonts w:ascii="Arial" w:hAnsi="Arial" w:cs="Arial"/>
          <w:sz w:val="22"/>
          <w:szCs w:val="22"/>
        </w:rPr>
        <w:t xml:space="preserve"> aus Deutschland</w:t>
      </w:r>
      <w:r w:rsidR="00DD4317" w:rsidRPr="0002673F">
        <w:rPr>
          <w:rFonts w:ascii="Arial" w:hAnsi="Arial" w:cs="Arial"/>
          <w:sz w:val="22"/>
          <w:szCs w:val="22"/>
        </w:rPr>
        <w:t xml:space="preserve"> und Sany</w:t>
      </w:r>
      <w:r w:rsidR="00C11819">
        <w:rPr>
          <w:rFonts w:ascii="Arial" w:hAnsi="Arial" w:cs="Arial"/>
          <w:sz w:val="22"/>
          <w:szCs w:val="22"/>
        </w:rPr>
        <w:t xml:space="preserve"> aus China</w:t>
      </w:r>
      <w:r w:rsidR="00DD4317" w:rsidRPr="0002673F">
        <w:rPr>
          <w:rFonts w:ascii="Arial" w:hAnsi="Arial" w:cs="Arial"/>
          <w:sz w:val="22"/>
          <w:szCs w:val="22"/>
        </w:rPr>
        <w:t xml:space="preserve"> nehmen Interessierte mit </w:t>
      </w:r>
      <w:r w:rsidR="00707679">
        <w:rPr>
          <w:rFonts w:ascii="Arial" w:hAnsi="Arial" w:cs="Arial"/>
          <w:sz w:val="22"/>
          <w:szCs w:val="22"/>
        </w:rPr>
        <w:t>und gewähren</w:t>
      </w:r>
      <w:r w:rsidR="00DD4317" w:rsidRPr="0002673F">
        <w:rPr>
          <w:rFonts w:ascii="Arial" w:hAnsi="Arial" w:cs="Arial"/>
          <w:sz w:val="22"/>
          <w:szCs w:val="22"/>
        </w:rPr>
        <w:t xml:space="preserve"> Einblicke in die eigenen erprobten Methoden und Prozesse</w:t>
      </w:r>
      <w:r w:rsidR="00707679">
        <w:rPr>
          <w:rFonts w:ascii="Arial" w:hAnsi="Arial" w:cs="Arial"/>
          <w:sz w:val="22"/>
          <w:szCs w:val="22"/>
        </w:rPr>
        <w:t xml:space="preserve">. </w:t>
      </w:r>
      <w:r w:rsidR="00D9059E">
        <w:rPr>
          <w:rFonts w:ascii="Arial" w:hAnsi="Arial" w:cs="Arial"/>
          <w:sz w:val="22"/>
          <w:szCs w:val="22"/>
        </w:rPr>
        <w:t xml:space="preserve">Der US-amerikanische </w:t>
      </w:r>
      <w:r w:rsidR="00C11819">
        <w:rPr>
          <w:rFonts w:ascii="Arial" w:hAnsi="Arial" w:cs="Arial"/>
          <w:sz w:val="22"/>
          <w:szCs w:val="22"/>
        </w:rPr>
        <w:t>Schaltschrankbau</w:t>
      </w:r>
      <w:r w:rsidR="00D9059E">
        <w:rPr>
          <w:rFonts w:ascii="Arial" w:hAnsi="Arial" w:cs="Arial"/>
          <w:sz w:val="22"/>
          <w:szCs w:val="22"/>
        </w:rPr>
        <w:t>er</w:t>
      </w:r>
      <w:r w:rsidR="00C11819">
        <w:rPr>
          <w:rFonts w:ascii="Arial" w:hAnsi="Arial" w:cs="Arial"/>
          <w:sz w:val="22"/>
          <w:szCs w:val="22"/>
        </w:rPr>
        <w:t xml:space="preserve"> </w:t>
      </w:r>
      <w:proofErr w:type="spellStart"/>
      <w:r w:rsidR="00C11819" w:rsidRPr="0002673F">
        <w:rPr>
          <w:rFonts w:ascii="Arial" w:hAnsi="Arial" w:cs="Arial"/>
          <w:sz w:val="22"/>
          <w:szCs w:val="22"/>
        </w:rPr>
        <w:t>Kratos</w:t>
      </w:r>
      <w:proofErr w:type="spellEnd"/>
      <w:r w:rsidR="00DF04B6">
        <w:rPr>
          <w:rFonts w:ascii="Arial" w:hAnsi="Arial" w:cs="Arial"/>
          <w:sz w:val="22"/>
          <w:szCs w:val="22"/>
        </w:rPr>
        <w:t xml:space="preserve"> Industries</w:t>
      </w:r>
      <w:r w:rsidR="00D9059E">
        <w:rPr>
          <w:rFonts w:ascii="Arial" w:hAnsi="Arial" w:cs="Arial"/>
          <w:sz w:val="22"/>
          <w:szCs w:val="22"/>
        </w:rPr>
        <w:t xml:space="preserve"> </w:t>
      </w:r>
      <w:r w:rsidR="00783464">
        <w:rPr>
          <w:rFonts w:ascii="Arial" w:hAnsi="Arial" w:cs="Arial"/>
          <w:sz w:val="22"/>
          <w:szCs w:val="22"/>
        </w:rPr>
        <w:t xml:space="preserve">teilt seine Erfahrungen im 3D-Schaltschrank-Design, das auch die vollautomatisierte Fertigung mit dem Wire Terminal WT und der </w:t>
      </w:r>
      <w:proofErr w:type="spellStart"/>
      <w:proofErr w:type="gramStart"/>
      <w:r w:rsidR="00783464">
        <w:rPr>
          <w:rFonts w:ascii="Arial" w:hAnsi="Arial" w:cs="Arial"/>
          <w:sz w:val="22"/>
          <w:szCs w:val="22"/>
        </w:rPr>
        <w:t>Perforex</w:t>
      </w:r>
      <w:proofErr w:type="spellEnd"/>
      <w:r w:rsidR="00783464">
        <w:rPr>
          <w:rFonts w:ascii="Arial" w:hAnsi="Arial" w:cs="Arial"/>
          <w:sz w:val="22"/>
          <w:szCs w:val="22"/>
        </w:rPr>
        <w:t xml:space="preserve">  </w:t>
      </w:r>
      <w:r w:rsidR="00FF666C">
        <w:rPr>
          <w:rFonts w:ascii="Arial" w:hAnsi="Arial" w:cs="Arial"/>
          <w:sz w:val="22"/>
          <w:szCs w:val="22"/>
        </w:rPr>
        <w:t>von</w:t>
      </w:r>
      <w:proofErr w:type="gramEnd"/>
      <w:r w:rsidR="00FF666C">
        <w:rPr>
          <w:rFonts w:ascii="Arial" w:hAnsi="Arial" w:cs="Arial"/>
          <w:sz w:val="22"/>
          <w:szCs w:val="22"/>
        </w:rPr>
        <w:t xml:space="preserve"> Rittal</w:t>
      </w:r>
      <w:r w:rsidR="00783464">
        <w:rPr>
          <w:rFonts w:ascii="Arial" w:hAnsi="Arial" w:cs="Arial"/>
          <w:sz w:val="22"/>
          <w:szCs w:val="22"/>
        </w:rPr>
        <w:t xml:space="preserve"> umfasst.  </w:t>
      </w:r>
    </w:p>
    <w:p w14:paraId="10BE75A1" w14:textId="1593D278" w:rsidR="00837F94" w:rsidRPr="00837F94" w:rsidRDefault="00837F94" w:rsidP="00FF4995">
      <w:pPr>
        <w:suppressAutoHyphens/>
        <w:spacing w:after="120" w:line="312" w:lineRule="auto"/>
        <w:ind w:right="3493"/>
        <w:rPr>
          <w:rFonts w:ascii="Arial" w:hAnsi="Arial" w:cs="Arial"/>
          <w:b/>
          <w:bCs/>
          <w:sz w:val="22"/>
          <w:szCs w:val="22"/>
        </w:rPr>
      </w:pPr>
      <w:r w:rsidRPr="00837F94">
        <w:rPr>
          <w:rFonts w:ascii="Arial" w:hAnsi="Arial" w:cs="Arial"/>
          <w:b/>
          <w:bCs/>
          <w:sz w:val="22"/>
          <w:szCs w:val="22"/>
        </w:rPr>
        <w:t>Informativ und international</w:t>
      </w:r>
    </w:p>
    <w:p w14:paraId="10062A45" w14:textId="2419E57D" w:rsidR="00353F35" w:rsidRPr="00745756" w:rsidRDefault="00745756" w:rsidP="00FF4995">
      <w:pPr>
        <w:suppressAutoHyphens/>
        <w:spacing w:after="240" w:line="312" w:lineRule="auto"/>
        <w:ind w:right="3493"/>
        <w:rPr>
          <w:rFonts w:ascii="Arial" w:hAnsi="Arial" w:cs="Arial"/>
          <w:bCs/>
          <w:sz w:val="22"/>
          <w:szCs w:val="22"/>
        </w:rPr>
      </w:pPr>
      <w:r>
        <w:rPr>
          <w:rFonts w:ascii="Arial" w:hAnsi="Arial" w:cs="Arial"/>
          <w:bCs/>
          <w:sz w:val="22"/>
          <w:szCs w:val="22"/>
        </w:rPr>
        <w:lastRenderedPageBreak/>
        <w:t>„</w:t>
      </w:r>
      <w:r w:rsidRPr="00745756">
        <w:rPr>
          <w:rFonts w:ascii="Arial" w:hAnsi="Arial" w:cs="Arial"/>
          <w:bCs/>
          <w:sz w:val="22"/>
          <w:szCs w:val="22"/>
        </w:rPr>
        <w:t>Mit dem neuen Online-Event nehmen wir in diesem Jahr die Anforderungen unserer Kunden</w:t>
      </w:r>
      <w:r w:rsidR="0036169A">
        <w:rPr>
          <w:rFonts w:ascii="Arial" w:hAnsi="Arial" w:cs="Arial"/>
          <w:bCs/>
          <w:sz w:val="22"/>
          <w:szCs w:val="22"/>
        </w:rPr>
        <w:t xml:space="preserve"> speziell</w:t>
      </w:r>
      <w:r w:rsidRPr="00745756">
        <w:rPr>
          <w:rFonts w:ascii="Arial" w:hAnsi="Arial" w:cs="Arial"/>
          <w:bCs/>
          <w:sz w:val="22"/>
          <w:szCs w:val="22"/>
        </w:rPr>
        <w:t xml:space="preserve"> im Maschinen- und Schalt</w:t>
      </w:r>
      <w:r w:rsidR="00FF666C">
        <w:rPr>
          <w:rFonts w:ascii="Arial" w:hAnsi="Arial" w:cs="Arial"/>
          <w:bCs/>
          <w:sz w:val="22"/>
          <w:szCs w:val="22"/>
        </w:rPr>
        <w:t>anlagen</w:t>
      </w:r>
      <w:r w:rsidRPr="00745756">
        <w:rPr>
          <w:rFonts w:ascii="Arial" w:hAnsi="Arial" w:cs="Arial"/>
          <w:bCs/>
          <w:sz w:val="22"/>
          <w:szCs w:val="22"/>
        </w:rPr>
        <w:t xml:space="preserve">bau ins Visier. Unser Ziel ist ein Austausch an Erfahrungen aus der Praxis – sowohl aus Hersteller- wie auch aus Kundensicht. Das konzentrierte Programm gibt neben Markttrends und Best Practices aus </w:t>
      </w:r>
      <w:r>
        <w:rPr>
          <w:rFonts w:ascii="Arial" w:hAnsi="Arial" w:cs="Arial"/>
          <w:bCs/>
          <w:sz w:val="22"/>
          <w:szCs w:val="22"/>
        </w:rPr>
        <w:t xml:space="preserve">der </w:t>
      </w:r>
      <w:r w:rsidRPr="00745756">
        <w:rPr>
          <w:rFonts w:ascii="Arial" w:hAnsi="Arial" w:cs="Arial"/>
          <w:bCs/>
          <w:sz w:val="22"/>
          <w:szCs w:val="22"/>
        </w:rPr>
        <w:t xml:space="preserve">Kundensicht auch einen ersten Ausblick auf die kommende </w:t>
      </w:r>
      <w:proofErr w:type="spellStart"/>
      <w:r>
        <w:rPr>
          <w:rFonts w:ascii="Arial" w:hAnsi="Arial" w:cs="Arial"/>
          <w:bCs/>
          <w:sz w:val="22"/>
          <w:szCs w:val="22"/>
        </w:rPr>
        <w:t>Eplan</w:t>
      </w:r>
      <w:proofErr w:type="spellEnd"/>
      <w:r w:rsidRPr="00745756">
        <w:rPr>
          <w:rFonts w:ascii="Arial" w:hAnsi="Arial" w:cs="Arial"/>
          <w:bCs/>
          <w:sz w:val="22"/>
          <w:szCs w:val="22"/>
        </w:rPr>
        <w:t xml:space="preserve"> Version</w:t>
      </w:r>
      <w:r>
        <w:rPr>
          <w:rFonts w:ascii="Arial" w:hAnsi="Arial" w:cs="Arial"/>
          <w:bCs/>
          <w:sz w:val="22"/>
          <w:szCs w:val="22"/>
        </w:rPr>
        <w:t>“,</w:t>
      </w:r>
      <w:r w:rsidRPr="00745756">
        <w:rPr>
          <w:rFonts w:ascii="Arial" w:hAnsi="Arial" w:cs="Arial"/>
          <w:bCs/>
          <w:sz w:val="22"/>
          <w:szCs w:val="22"/>
        </w:rPr>
        <w:t xml:space="preserve"> erklärt Jan Fleming, </w:t>
      </w:r>
      <w:proofErr w:type="spellStart"/>
      <w:r w:rsidRPr="00745756">
        <w:rPr>
          <w:rFonts w:ascii="Arial" w:hAnsi="Arial" w:cs="Arial"/>
          <w:bCs/>
          <w:sz w:val="22"/>
          <w:szCs w:val="22"/>
        </w:rPr>
        <w:t>Vice</w:t>
      </w:r>
      <w:proofErr w:type="spellEnd"/>
      <w:r w:rsidRPr="00745756">
        <w:rPr>
          <w:rFonts w:ascii="Arial" w:hAnsi="Arial" w:cs="Arial"/>
          <w:bCs/>
          <w:sz w:val="22"/>
          <w:szCs w:val="22"/>
        </w:rPr>
        <w:t xml:space="preserve"> </w:t>
      </w:r>
      <w:proofErr w:type="spellStart"/>
      <w:r w:rsidRPr="00745756">
        <w:rPr>
          <w:rFonts w:ascii="Arial" w:hAnsi="Arial" w:cs="Arial"/>
          <w:bCs/>
          <w:sz w:val="22"/>
          <w:szCs w:val="22"/>
        </w:rPr>
        <w:t>President</w:t>
      </w:r>
      <w:proofErr w:type="spellEnd"/>
      <w:r w:rsidRPr="00745756">
        <w:rPr>
          <w:rFonts w:ascii="Arial" w:hAnsi="Arial" w:cs="Arial"/>
          <w:bCs/>
          <w:sz w:val="22"/>
          <w:szCs w:val="22"/>
        </w:rPr>
        <w:t xml:space="preserve"> Customer Journey bei </w:t>
      </w:r>
      <w:proofErr w:type="spellStart"/>
      <w:r w:rsidRPr="00745756">
        <w:rPr>
          <w:rFonts w:ascii="Arial" w:hAnsi="Arial" w:cs="Arial"/>
          <w:bCs/>
          <w:sz w:val="22"/>
          <w:szCs w:val="22"/>
        </w:rPr>
        <w:t>Eplan</w:t>
      </w:r>
      <w:proofErr w:type="spellEnd"/>
      <w:r w:rsidRPr="00745756">
        <w:rPr>
          <w:rFonts w:ascii="Arial" w:hAnsi="Arial" w:cs="Arial"/>
          <w:bCs/>
          <w:sz w:val="22"/>
          <w:szCs w:val="22"/>
        </w:rPr>
        <w:t>, und folgert: „Wenn wir gegenseitig diese Erfahrungen teilen, voneinander lernen und aktiv im Gespräch bleiben, sichern wir auch in Zukunft höchste Effizienz im Engineering.“</w:t>
      </w:r>
      <w:r w:rsidR="00353F35" w:rsidRPr="00745756">
        <w:rPr>
          <w:rFonts w:ascii="Arial" w:hAnsi="Arial" w:cs="Arial"/>
          <w:bCs/>
          <w:sz w:val="22"/>
          <w:szCs w:val="22"/>
        </w:rPr>
        <w:t xml:space="preserve"> </w:t>
      </w:r>
    </w:p>
    <w:p w14:paraId="455BCDB4" w14:textId="54C2B130" w:rsidR="0097774B" w:rsidRPr="0097774B" w:rsidRDefault="00353F35" w:rsidP="00FF4995">
      <w:pPr>
        <w:suppressAutoHyphens/>
        <w:spacing w:after="120" w:line="312" w:lineRule="auto"/>
        <w:ind w:right="3493"/>
        <w:rPr>
          <w:rFonts w:ascii="Arial" w:hAnsi="Arial" w:cs="Arial"/>
          <w:b/>
          <w:bCs/>
          <w:sz w:val="22"/>
          <w:szCs w:val="22"/>
        </w:rPr>
      </w:pPr>
      <w:r>
        <w:rPr>
          <w:rFonts w:ascii="Arial" w:hAnsi="Arial" w:cs="Arial"/>
          <w:b/>
          <w:bCs/>
          <w:sz w:val="22"/>
          <w:szCs w:val="22"/>
        </w:rPr>
        <w:t xml:space="preserve">Blick hinter die Kulissen: </w:t>
      </w:r>
      <w:r w:rsidR="0097774B" w:rsidRPr="0097774B">
        <w:rPr>
          <w:rFonts w:ascii="Arial" w:hAnsi="Arial" w:cs="Arial"/>
          <w:b/>
          <w:bCs/>
          <w:sz w:val="22"/>
          <w:szCs w:val="22"/>
        </w:rPr>
        <w:t xml:space="preserve">Die neue </w:t>
      </w:r>
      <w:proofErr w:type="spellStart"/>
      <w:r w:rsidR="0097774B" w:rsidRPr="0097774B">
        <w:rPr>
          <w:rFonts w:ascii="Arial" w:hAnsi="Arial" w:cs="Arial"/>
          <w:b/>
          <w:bCs/>
          <w:sz w:val="22"/>
          <w:szCs w:val="22"/>
        </w:rPr>
        <w:t>Eplan</w:t>
      </w:r>
      <w:proofErr w:type="spellEnd"/>
      <w:r w:rsidR="0097774B" w:rsidRPr="0097774B">
        <w:rPr>
          <w:rFonts w:ascii="Arial" w:hAnsi="Arial" w:cs="Arial"/>
          <w:b/>
          <w:bCs/>
          <w:sz w:val="22"/>
          <w:szCs w:val="22"/>
        </w:rPr>
        <w:t xml:space="preserve"> Plattform </w:t>
      </w:r>
    </w:p>
    <w:p w14:paraId="10AE00B6" w14:textId="5BF237B0" w:rsidR="0097774B" w:rsidRPr="0097774B" w:rsidRDefault="00966462" w:rsidP="00FF4995">
      <w:pPr>
        <w:suppressAutoHyphens/>
        <w:spacing w:after="240" w:line="312" w:lineRule="auto"/>
        <w:ind w:right="3493"/>
        <w:rPr>
          <w:rFonts w:ascii="Arial" w:hAnsi="Arial" w:cs="Arial"/>
          <w:bCs/>
          <w:color w:val="FF0000"/>
          <w:sz w:val="22"/>
          <w:szCs w:val="22"/>
        </w:rPr>
      </w:pPr>
      <w:r>
        <w:rPr>
          <w:rFonts w:ascii="Arial" w:hAnsi="Arial" w:cs="Arial"/>
          <w:bCs/>
          <w:sz w:val="22"/>
          <w:szCs w:val="22"/>
        </w:rPr>
        <w:t xml:space="preserve">Nach der Preview auf der Hannover Messe können Interessierte auch die </w:t>
      </w:r>
      <w:proofErr w:type="spellStart"/>
      <w:r>
        <w:rPr>
          <w:rFonts w:ascii="Arial" w:hAnsi="Arial" w:cs="Arial"/>
          <w:bCs/>
          <w:sz w:val="22"/>
          <w:szCs w:val="22"/>
        </w:rPr>
        <w:t>Eplan</w:t>
      </w:r>
      <w:proofErr w:type="spellEnd"/>
      <w:r>
        <w:rPr>
          <w:rFonts w:ascii="Arial" w:hAnsi="Arial" w:cs="Arial"/>
          <w:bCs/>
          <w:sz w:val="22"/>
          <w:szCs w:val="22"/>
        </w:rPr>
        <w:t xml:space="preserve"> Pl</w:t>
      </w:r>
      <w:r w:rsidR="0097774B" w:rsidRPr="0097774B">
        <w:rPr>
          <w:rFonts w:ascii="Arial" w:hAnsi="Arial" w:cs="Arial"/>
          <w:bCs/>
          <w:sz w:val="22"/>
          <w:szCs w:val="22"/>
        </w:rPr>
        <w:t>attform 2024</w:t>
      </w:r>
      <w:r>
        <w:rPr>
          <w:rFonts w:ascii="Arial" w:hAnsi="Arial" w:cs="Arial"/>
          <w:bCs/>
          <w:sz w:val="22"/>
          <w:szCs w:val="22"/>
        </w:rPr>
        <w:t xml:space="preserve"> kennenlernen</w:t>
      </w:r>
      <w:r w:rsidR="0097774B">
        <w:rPr>
          <w:rFonts w:ascii="Arial" w:hAnsi="Arial" w:cs="Arial"/>
          <w:bCs/>
          <w:sz w:val="22"/>
          <w:szCs w:val="22"/>
        </w:rPr>
        <w:t xml:space="preserve">. </w:t>
      </w:r>
      <w:r w:rsidR="0097774B" w:rsidRPr="0097774B">
        <w:rPr>
          <w:rFonts w:ascii="Arial" w:hAnsi="Arial" w:cs="Arial"/>
          <w:bCs/>
          <w:sz w:val="22"/>
          <w:szCs w:val="22"/>
        </w:rPr>
        <w:t xml:space="preserve"> </w:t>
      </w:r>
      <w:r w:rsidR="0097774B">
        <w:rPr>
          <w:rFonts w:ascii="Arial" w:hAnsi="Arial" w:cs="Arial"/>
          <w:bCs/>
          <w:sz w:val="22"/>
          <w:szCs w:val="22"/>
        </w:rPr>
        <w:t>Neue</w:t>
      </w:r>
      <w:r w:rsidR="0097774B" w:rsidRPr="0097774B">
        <w:rPr>
          <w:rFonts w:ascii="Arial" w:hAnsi="Arial" w:cs="Arial"/>
          <w:bCs/>
          <w:sz w:val="22"/>
          <w:szCs w:val="22"/>
        </w:rPr>
        <w:t xml:space="preserve"> mathematische Berechnungsfunktionen, mehr Komfort in der Klemmenverwaltung und ungekannte Möglichkeiten zur Navigation im 3D-Modell des Schaltschranks</w:t>
      </w:r>
      <w:r w:rsidR="0097774B">
        <w:rPr>
          <w:rFonts w:ascii="Arial" w:hAnsi="Arial" w:cs="Arial"/>
          <w:bCs/>
          <w:sz w:val="22"/>
          <w:szCs w:val="22"/>
        </w:rPr>
        <w:t xml:space="preserve"> sind nur einige der Features, auf die Anwender gespannt sein dürfen</w:t>
      </w:r>
      <w:r w:rsidR="0097774B" w:rsidRPr="0097774B">
        <w:rPr>
          <w:rFonts w:ascii="Arial" w:hAnsi="Arial" w:cs="Arial"/>
          <w:bCs/>
          <w:sz w:val="22"/>
          <w:szCs w:val="22"/>
        </w:rPr>
        <w:t xml:space="preserve">. Das erleichtert auch die Erstellung des digitalen Zwillings in </w:t>
      </w:r>
      <w:proofErr w:type="spellStart"/>
      <w:r w:rsidR="0097774B" w:rsidRPr="0097774B">
        <w:rPr>
          <w:rFonts w:ascii="Arial" w:hAnsi="Arial" w:cs="Arial"/>
          <w:bCs/>
          <w:sz w:val="22"/>
          <w:szCs w:val="22"/>
        </w:rPr>
        <w:t>Eplan</w:t>
      </w:r>
      <w:proofErr w:type="spellEnd"/>
      <w:r w:rsidR="0097774B" w:rsidRPr="0097774B">
        <w:rPr>
          <w:rFonts w:ascii="Arial" w:hAnsi="Arial" w:cs="Arial"/>
          <w:bCs/>
          <w:sz w:val="22"/>
          <w:szCs w:val="22"/>
        </w:rPr>
        <w:t xml:space="preserve"> Pro Panel. Weitere Neuerung: Beim Thema Maschinenverkabelung im Zusammenspiel mit </w:t>
      </w:r>
      <w:proofErr w:type="spellStart"/>
      <w:r w:rsidR="0097774B" w:rsidRPr="0097774B">
        <w:rPr>
          <w:rFonts w:ascii="Arial" w:hAnsi="Arial" w:cs="Arial"/>
          <w:bCs/>
          <w:sz w:val="22"/>
          <w:szCs w:val="22"/>
        </w:rPr>
        <w:t>Eplan</w:t>
      </w:r>
      <w:proofErr w:type="spellEnd"/>
      <w:r w:rsidR="0097774B" w:rsidRPr="0097774B">
        <w:rPr>
          <w:rFonts w:ascii="Arial" w:hAnsi="Arial" w:cs="Arial"/>
          <w:bCs/>
          <w:sz w:val="22"/>
          <w:szCs w:val="22"/>
        </w:rPr>
        <w:t xml:space="preserve"> Harness </w:t>
      </w:r>
      <w:proofErr w:type="spellStart"/>
      <w:r w:rsidR="0097774B" w:rsidRPr="0097774B">
        <w:rPr>
          <w:rFonts w:ascii="Arial" w:hAnsi="Arial" w:cs="Arial"/>
          <w:bCs/>
          <w:sz w:val="22"/>
          <w:szCs w:val="22"/>
        </w:rPr>
        <w:t>proD</w:t>
      </w:r>
      <w:proofErr w:type="spellEnd"/>
      <w:r w:rsidR="0097774B" w:rsidRPr="0097774B">
        <w:rPr>
          <w:rFonts w:ascii="Arial" w:hAnsi="Arial" w:cs="Arial"/>
          <w:bCs/>
          <w:sz w:val="22"/>
          <w:szCs w:val="22"/>
        </w:rPr>
        <w:t xml:space="preserve"> sind Reserve-Adern in Zukunft im Handumdrehen angeschlossen – einfach per Klick.</w:t>
      </w:r>
    </w:p>
    <w:p w14:paraId="243299CA" w14:textId="77777777" w:rsidR="00DD4317" w:rsidRPr="0036169A" w:rsidRDefault="00DD4317" w:rsidP="00FF4995">
      <w:pPr>
        <w:suppressAutoHyphens/>
        <w:spacing w:line="312" w:lineRule="auto"/>
        <w:ind w:right="3493"/>
        <w:rPr>
          <w:rFonts w:ascii="Arial" w:hAnsi="Arial" w:cs="Arial"/>
          <w:b/>
          <w:bCs/>
          <w:sz w:val="22"/>
          <w:szCs w:val="22"/>
        </w:rPr>
      </w:pPr>
      <w:r w:rsidRPr="0036169A">
        <w:rPr>
          <w:rFonts w:ascii="Arial" w:hAnsi="Arial" w:cs="Arial"/>
          <w:b/>
          <w:bCs/>
          <w:sz w:val="22"/>
          <w:szCs w:val="22"/>
        </w:rPr>
        <w:t xml:space="preserve">Interessierte melden sich kostenlos an unter: </w:t>
      </w:r>
    </w:p>
    <w:p w14:paraId="44428FA8" w14:textId="4BA82D31" w:rsidR="00DD4317" w:rsidRPr="0097774B" w:rsidRDefault="000D1861" w:rsidP="00FF4995">
      <w:pPr>
        <w:suppressAutoHyphens/>
        <w:spacing w:line="312" w:lineRule="auto"/>
        <w:ind w:right="3493"/>
        <w:rPr>
          <w:rFonts w:ascii="Arial" w:hAnsi="Arial" w:cs="Arial"/>
          <w:sz w:val="22"/>
          <w:szCs w:val="22"/>
        </w:rPr>
      </w:pPr>
      <w:r w:rsidRPr="000D1861">
        <w:rPr>
          <w:rFonts w:ascii="Arial" w:hAnsi="Arial" w:cs="Arial"/>
          <w:sz w:val="22"/>
          <w:szCs w:val="22"/>
        </w:rPr>
        <w:t>www.eplan.de/live</w:t>
      </w:r>
    </w:p>
    <w:p w14:paraId="488DFF7D" w14:textId="77777777" w:rsidR="00DD4317" w:rsidRDefault="00DD4317" w:rsidP="00DD4317">
      <w:pPr>
        <w:spacing w:line="312" w:lineRule="auto"/>
        <w:ind w:right="3493"/>
        <w:rPr>
          <w:rStyle w:val="Hyperlink"/>
          <w:rFonts w:ascii="Arial" w:hAnsi="Arial" w:cs="Arial"/>
          <w:sz w:val="20"/>
          <w:szCs w:val="20"/>
        </w:rPr>
      </w:pPr>
    </w:p>
    <w:p w14:paraId="0A8F47FD" w14:textId="5852862A" w:rsidR="00DD4317" w:rsidRPr="00D54183" w:rsidRDefault="00DD4317" w:rsidP="00DD4317">
      <w:pPr>
        <w:spacing w:after="240" w:line="312" w:lineRule="auto"/>
        <w:ind w:right="3493"/>
        <w:rPr>
          <w:rFonts w:ascii="Arial" w:hAnsi="Arial" w:cs="Arial"/>
          <w:sz w:val="22"/>
          <w:szCs w:val="22"/>
        </w:rPr>
      </w:pPr>
      <w:r w:rsidRPr="00D54183">
        <w:rPr>
          <w:rFonts w:ascii="Arial" w:hAnsi="Arial" w:cs="Arial"/>
          <w:sz w:val="22"/>
          <w:szCs w:val="22"/>
        </w:rPr>
        <w:t>(</w:t>
      </w:r>
      <w:r w:rsidR="00837F94">
        <w:rPr>
          <w:rFonts w:ascii="Arial" w:hAnsi="Arial" w:cs="Arial"/>
          <w:sz w:val="22"/>
          <w:szCs w:val="22"/>
        </w:rPr>
        <w:t>2.</w:t>
      </w:r>
      <w:r w:rsidR="00DF04B6">
        <w:rPr>
          <w:rFonts w:ascii="Arial" w:hAnsi="Arial" w:cs="Arial"/>
          <w:sz w:val="22"/>
          <w:szCs w:val="22"/>
        </w:rPr>
        <w:t>948</w:t>
      </w:r>
      <w:r w:rsidR="00DF04B6" w:rsidRPr="00D54183">
        <w:rPr>
          <w:rFonts w:ascii="Arial" w:hAnsi="Arial" w:cs="Arial"/>
          <w:sz w:val="22"/>
          <w:szCs w:val="22"/>
        </w:rPr>
        <w:t xml:space="preserve"> </w:t>
      </w:r>
      <w:r w:rsidRPr="00D54183">
        <w:rPr>
          <w:rFonts w:ascii="Arial" w:hAnsi="Arial" w:cs="Arial"/>
          <w:sz w:val="22"/>
          <w:szCs w:val="22"/>
        </w:rPr>
        <w:t>Zeichen)</w:t>
      </w:r>
    </w:p>
    <w:p w14:paraId="35C965C4" w14:textId="77777777" w:rsidR="00DD4317" w:rsidRPr="00DC052D" w:rsidRDefault="00DD4317" w:rsidP="00DD4317">
      <w:pPr>
        <w:spacing w:after="240" w:line="312" w:lineRule="auto"/>
        <w:ind w:right="3493"/>
        <w:rPr>
          <w:rFonts w:ascii="Wingdings" w:hAnsi="Wingdings"/>
        </w:rPr>
      </w:pPr>
      <w:r w:rsidRPr="00D54183">
        <w:rPr>
          <w:rFonts w:ascii="Wingdings" w:hAnsi="Wingdings"/>
        </w:rPr>
        <w:t></w:t>
      </w:r>
    </w:p>
    <w:p w14:paraId="0A51D42B" w14:textId="77777777" w:rsidR="00DD4317" w:rsidRPr="00DC052D" w:rsidRDefault="00DD4317" w:rsidP="0036169A">
      <w:pPr>
        <w:pStyle w:val="PIAbspann"/>
        <w:suppressAutoHyphens/>
        <w:rPr>
          <w:b/>
          <w:bCs/>
        </w:rPr>
      </w:pPr>
      <w:r w:rsidRPr="00DC052D">
        <w:rPr>
          <w:b/>
          <w:bCs/>
        </w:rPr>
        <w:t xml:space="preserve">Bildmaterial </w:t>
      </w:r>
    </w:p>
    <w:p w14:paraId="00451F6F" w14:textId="66E9B823" w:rsidR="00DD4317" w:rsidRDefault="0036169A" w:rsidP="0036169A">
      <w:pPr>
        <w:pStyle w:val="PIAbspann"/>
        <w:suppressAutoHyphens/>
      </w:pPr>
      <w:proofErr w:type="spellStart"/>
      <w:r>
        <w:t>Eplan</w:t>
      </w:r>
      <w:proofErr w:type="spellEnd"/>
      <w:r>
        <w:t xml:space="preserve"> </w:t>
      </w:r>
      <w:proofErr w:type="gramStart"/>
      <w:r>
        <w:t>L!ve</w:t>
      </w:r>
      <w:r w:rsidR="00DD4317" w:rsidRPr="00D54183">
        <w:t>.jpg</w:t>
      </w:r>
      <w:proofErr w:type="gramEnd"/>
      <w:r w:rsidR="00DD4317" w:rsidRPr="00D54183">
        <w:t xml:space="preserve">: </w:t>
      </w:r>
      <w:r w:rsidR="00C41B3F">
        <w:rPr>
          <w:rStyle w:val="ui-provider"/>
        </w:rPr>
        <w:t xml:space="preserve">International, informativ, auf den Punkt gebracht – das ist </w:t>
      </w:r>
      <w:proofErr w:type="spellStart"/>
      <w:r>
        <w:rPr>
          <w:rStyle w:val="ui-provider"/>
        </w:rPr>
        <w:t>Eplan</w:t>
      </w:r>
      <w:proofErr w:type="spellEnd"/>
      <w:r>
        <w:rPr>
          <w:rStyle w:val="ui-provider"/>
        </w:rPr>
        <w:t xml:space="preserve"> </w:t>
      </w:r>
      <w:proofErr w:type="spellStart"/>
      <w:r>
        <w:rPr>
          <w:rStyle w:val="ui-provider"/>
        </w:rPr>
        <w:t>L!ve</w:t>
      </w:r>
      <w:proofErr w:type="spellEnd"/>
      <w:r w:rsidR="00C41B3F">
        <w:rPr>
          <w:rStyle w:val="ui-provider"/>
        </w:rPr>
        <w:t xml:space="preserve">. Das neue Online-Event, auf dem Lösungsanbieter </w:t>
      </w:r>
      <w:proofErr w:type="spellStart"/>
      <w:r>
        <w:rPr>
          <w:rStyle w:val="ui-provider"/>
        </w:rPr>
        <w:t>Eplan</w:t>
      </w:r>
      <w:proofErr w:type="spellEnd"/>
      <w:r>
        <w:rPr>
          <w:rStyle w:val="ui-provider"/>
        </w:rPr>
        <w:t xml:space="preserve"> </w:t>
      </w:r>
      <w:r w:rsidR="00C41B3F">
        <w:rPr>
          <w:rStyle w:val="ui-provider"/>
        </w:rPr>
        <w:t xml:space="preserve">exklusiv die Highlights des Jahres </w:t>
      </w:r>
      <w:proofErr w:type="gramStart"/>
      <w:r w:rsidR="00C41B3F">
        <w:rPr>
          <w:rStyle w:val="ui-provider"/>
        </w:rPr>
        <w:t>vor</w:t>
      </w:r>
      <w:ins w:id="0" w:author="Alexandra Bruckmueller" w:date="2023-05-26T09:59:00Z">
        <w:r w:rsidR="000176EF">
          <w:rPr>
            <w:rStyle w:val="ui-provider"/>
          </w:rPr>
          <w:t xml:space="preserve"> </w:t>
        </w:r>
      </w:ins>
      <w:r w:rsidR="00C41B3F">
        <w:rPr>
          <w:rStyle w:val="ui-provider"/>
        </w:rPr>
        <w:t>stellt</w:t>
      </w:r>
      <w:proofErr w:type="gramEnd"/>
      <w:r w:rsidR="00C41B3F">
        <w:rPr>
          <w:rStyle w:val="ui-provider"/>
        </w:rPr>
        <w:t>, geht am 21.06. an den Start.</w:t>
      </w:r>
    </w:p>
    <w:p w14:paraId="74331CC5" w14:textId="1331C3C9" w:rsidR="00B157FB" w:rsidRPr="00B157FB" w:rsidRDefault="00DD4317" w:rsidP="00B157FB">
      <w:pPr>
        <w:spacing w:after="240" w:line="312" w:lineRule="auto"/>
        <w:ind w:right="3493"/>
        <w:rPr>
          <w:rFonts w:ascii="Arial" w:hAnsi="Arial" w:cs="Arial"/>
          <w:sz w:val="18"/>
        </w:rPr>
      </w:pPr>
      <w:r w:rsidRPr="00B157FB">
        <w:rPr>
          <w:rFonts w:ascii="Arial" w:hAnsi="Arial" w:cs="Arial"/>
          <w:sz w:val="18"/>
        </w:rPr>
        <w:t>Jan Fleming.jpg: „</w:t>
      </w:r>
      <w:r w:rsidR="00B157FB" w:rsidRPr="00B157FB">
        <w:rPr>
          <w:rFonts w:ascii="Arial" w:hAnsi="Arial" w:cs="Arial"/>
          <w:sz w:val="18"/>
        </w:rPr>
        <w:t>Wenn wir gegenseitig diese Erfahrungen teilen, voneinander lernen und aktiv im Gespräch bleiben, sichern wir auch in Zukunft höchste Effizienz im Engineering</w:t>
      </w:r>
      <w:r w:rsidR="00B157FB">
        <w:rPr>
          <w:rFonts w:ascii="Arial" w:hAnsi="Arial" w:cs="Arial"/>
          <w:sz w:val="18"/>
        </w:rPr>
        <w:t xml:space="preserve">“, erklärt Jan Fleming, </w:t>
      </w:r>
      <w:proofErr w:type="spellStart"/>
      <w:r w:rsidR="00B157FB">
        <w:rPr>
          <w:rFonts w:ascii="Arial" w:hAnsi="Arial" w:cs="Arial"/>
          <w:sz w:val="18"/>
        </w:rPr>
        <w:t>Vice</w:t>
      </w:r>
      <w:proofErr w:type="spellEnd"/>
      <w:r w:rsidR="00B157FB">
        <w:rPr>
          <w:rFonts w:ascii="Arial" w:hAnsi="Arial" w:cs="Arial"/>
          <w:sz w:val="18"/>
        </w:rPr>
        <w:t xml:space="preserve"> </w:t>
      </w:r>
      <w:proofErr w:type="spellStart"/>
      <w:r w:rsidR="00B157FB">
        <w:rPr>
          <w:rFonts w:ascii="Arial" w:hAnsi="Arial" w:cs="Arial"/>
          <w:sz w:val="18"/>
        </w:rPr>
        <w:t>President</w:t>
      </w:r>
      <w:proofErr w:type="spellEnd"/>
      <w:r w:rsidR="00B157FB">
        <w:rPr>
          <w:rFonts w:ascii="Arial" w:hAnsi="Arial" w:cs="Arial"/>
          <w:sz w:val="18"/>
        </w:rPr>
        <w:t xml:space="preserve"> Customer Journey bei </w:t>
      </w:r>
      <w:proofErr w:type="spellStart"/>
      <w:r w:rsidR="00B157FB">
        <w:rPr>
          <w:rFonts w:ascii="Arial" w:hAnsi="Arial" w:cs="Arial"/>
          <w:sz w:val="18"/>
        </w:rPr>
        <w:t>Eplan</w:t>
      </w:r>
      <w:proofErr w:type="spellEnd"/>
      <w:r w:rsidR="00B157FB">
        <w:rPr>
          <w:rFonts w:ascii="Arial" w:hAnsi="Arial" w:cs="Arial"/>
          <w:sz w:val="18"/>
        </w:rPr>
        <w:t xml:space="preserve">. </w:t>
      </w:r>
    </w:p>
    <w:p w14:paraId="30A4EA9C" w14:textId="77777777" w:rsidR="00DD4317" w:rsidRDefault="00DD4317" w:rsidP="00DD4317">
      <w:pPr>
        <w:pStyle w:val="PIAbspann"/>
      </w:pPr>
      <w:r w:rsidRPr="00D54183">
        <w:t xml:space="preserve">Abdruck honorarfrei. Bitte geben Sie als Quelle </w:t>
      </w:r>
      <w:proofErr w:type="spellStart"/>
      <w:r w:rsidRPr="00D54183">
        <w:t>Eplan</w:t>
      </w:r>
      <w:proofErr w:type="spellEnd"/>
      <w:r w:rsidRPr="00D54183">
        <w:t xml:space="preserve"> GmbH &amp; Co. KG an. Wir freuen uns über einen Beleg.</w:t>
      </w:r>
    </w:p>
    <w:p w14:paraId="52E2E730" w14:textId="77777777" w:rsidR="008612A6" w:rsidRPr="008F3340" w:rsidRDefault="008612A6" w:rsidP="008612A6">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65CBFE11" w14:textId="77777777" w:rsidR="008612A6" w:rsidRPr="00540EEA" w:rsidRDefault="008612A6" w:rsidP="008612A6">
      <w:pPr>
        <w:pStyle w:val="Kopfzeile"/>
        <w:tabs>
          <w:tab w:val="clear" w:pos="4536"/>
          <w:tab w:val="clear" w:pos="9072"/>
        </w:tabs>
        <w:spacing w:line="240" w:lineRule="atLeast"/>
        <w:ind w:right="3119"/>
        <w:rPr>
          <w:rFonts w:ascii="Arial" w:hAnsi="Arial" w:cs="Arial"/>
          <w:b/>
          <w:sz w:val="22"/>
          <w:szCs w:val="22"/>
        </w:rPr>
      </w:pPr>
    </w:p>
    <w:p w14:paraId="5DDEC603" w14:textId="77777777" w:rsidR="008612A6" w:rsidRPr="003B65B5" w:rsidRDefault="008612A6" w:rsidP="008612A6">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465F5A40" w14:textId="77777777" w:rsidR="008612A6" w:rsidRPr="003B65B5" w:rsidRDefault="008612A6" w:rsidP="008612A6">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53161813" w14:textId="77777777" w:rsidR="008612A6" w:rsidRDefault="008612A6" w:rsidP="008612A6">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11A66E0B" w14:textId="77777777" w:rsidR="008612A6" w:rsidRDefault="008612A6" w:rsidP="008612A6">
      <w:pPr>
        <w:pStyle w:val="PIAbspann"/>
        <w:spacing w:after="0"/>
      </w:pPr>
      <w:r w:rsidRPr="00C6579D">
        <w:t>Weitere Informationen finden Sie unter</w:t>
      </w:r>
      <w:r>
        <w:t xml:space="preserve">: </w:t>
      </w:r>
    </w:p>
    <w:p w14:paraId="38D84701" w14:textId="35CE599C" w:rsidR="008612A6" w:rsidRDefault="008612A6" w:rsidP="008612A6">
      <w:pPr>
        <w:pStyle w:val="PIAbspann"/>
        <w:spacing w:after="0"/>
      </w:pPr>
      <w:r w:rsidRPr="00C6579D">
        <w:t>www.</w:t>
      </w:r>
      <w:r>
        <w:t>eplan</w:t>
      </w:r>
      <w:r w:rsidRPr="00C6579D">
        <w:t>.</w:t>
      </w:r>
      <w:r w:rsidR="009933F3">
        <w:t>at</w:t>
      </w:r>
      <w:r w:rsidRPr="00C6579D">
        <w:t xml:space="preserve"> und </w:t>
      </w:r>
      <w:r w:rsidRPr="00860FB6">
        <w:t>www.friedhelm-loh-group.</w:t>
      </w:r>
      <w:r>
        <w:t>de</w:t>
      </w:r>
    </w:p>
    <w:p w14:paraId="308B9AC4" w14:textId="06A55934" w:rsidR="00834997" w:rsidRPr="007916BF" w:rsidRDefault="00834997" w:rsidP="003B25FA">
      <w:pPr>
        <w:rPr>
          <w:color w:val="FF0000"/>
        </w:rPr>
      </w:pPr>
    </w:p>
    <w:sectPr w:rsidR="00834997" w:rsidRPr="007916BF"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54CF7" w14:textId="77777777" w:rsidR="00B92809" w:rsidRDefault="00B92809">
      <w:r>
        <w:separator/>
      </w:r>
    </w:p>
  </w:endnote>
  <w:endnote w:type="continuationSeparator" w:id="0">
    <w:p w14:paraId="76B1BF81" w14:textId="77777777" w:rsidR="00B92809" w:rsidRDefault="00B92809">
      <w:r>
        <w:continuationSeparator/>
      </w:r>
    </w:p>
  </w:endnote>
  <w:endnote w:type="continuationNotice" w:id="1">
    <w:p w14:paraId="2D940638" w14:textId="77777777" w:rsidR="00B92809" w:rsidRDefault="00B92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3F089" w14:textId="77777777" w:rsidR="00B92809" w:rsidRDefault="00B92809">
      <w:r>
        <w:separator/>
      </w:r>
    </w:p>
  </w:footnote>
  <w:footnote w:type="continuationSeparator" w:id="0">
    <w:p w14:paraId="6290B0AC" w14:textId="77777777" w:rsidR="00B92809" w:rsidRDefault="00B92809">
      <w:r>
        <w:continuationSeparator/>
      </w:r>
    </w:p>
  </w:footnote>
  <w:footnote w:type="continuationNotice" w:id="1">
    <w:p w14:paraId="3B9EF87A" w14:textId="77777777" w:rsidR="00B92809" w:rsidRDefault="00B92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8"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28A6ACBF"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7295881">
    <w:abstractNumId w:val="1"/>
  </w:num>
  <w:num w:numId="2" w16cid:durableId="1138569822">
    <w:abstractNumId w:val="20"/>
  </w:num>
  <w:num w:numId="3" w16cid:durableId="2019501323">
    <w:abstractNumId w:val="5"/>
  </w:num>
  <w:num w:numId="4" w16cid:durableId="1011492504">
    <w:abstractNumId w:val="6"/>
  </w:num>
  <w:num w:numId="5" w16cid:durableId="1043554319">
    <w:abstractNumId w:val="11"/>
  </w:num>
  <w:num w:numId="6" w16cid:durableId="171772450">
    <w:abstractNumId w:val="12"/>
  </w:num>
  <w:num w:numId="7" w16cid:durableId="2116898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3723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00973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9057030">
    <w:abstractNumId w:val="14"/>
  </w:num>
  <w:num w:numId="11" w16cid:durableId="168644172">
    <w:abstractNumId w:val="14"/>
  </w:num>
  <w:num w:numId="12" w16cid:durableId="237911674">
    <w:abstractNumId w:val="17"/>
  </w:num>
  <w:num w:numId="13" w16cid:durableId="518784131">
    <w:abstractNumId w:val="18"/>
  </w:num>
  <w:num w:numId="14" w16cid:durableId="99298704">
    <w:abstractNumId w:val="2"/>
  </w:num>
  <w:num w:numId="15" w16cid:durableId="1426420161">
    <w:abstractNumId w:val="26"/>
  </w:num>
  <w:num w:numId="16" w16cid:durableId="1191065126">
    <w:abstractNumId w:val="13"/>
  </w:num>
  <w:num w:numId="17" w16cid:durableId="1304190629">
    <w:abstractNumId w:val="23"/>
  </w:num>
  <w:num w:numId="18" w16cid:durableId="1147553814">
    <w:abstractNumId w:val="4"/>
  </w:num>
  <w:num w:numId="19" w16cid:durableId="139881717">
    <w:abstractNumId w:val="19"/>
  </w:num>
  <w:num w:numId="20" w16cid:durableId="989214593">
    <w:abstractNumId w:val="21"/>
  </w:num>
  <w:num w:numId="21" w16cid:durableId="145515411">
    <w:abstractNumId w:val="25"/>
  </w:num>
  <w:num w:numId="22" w16cid:durableId="1505895155">
    <w:abstractNumId w:val="7"/>
  </w:num>
  <w:num w:numId="23" w16cid:durableId="536697089">
    <w:abstractNumId w:val="10"/>
  </w:num>
  <w:num w:numId="24" w16cid:durableId="1321814775">
    <w:abstractNumId w:val="8"/>
  </w:num>
  <w:num w:numId="25" w16cid:durableId="150028750">
    <w:abstractNumId w:val="9"/>
  </w:num>
  <w:num w:numId="26" w16cid:durableId="128937923">
    <w:abstractNumId w:val="3"/>
  </w:num>
  <w:num w:numId="27" w16cid:durableId="180751606">
    <w:abstractNumId w:val="15"/>
  </w:num>
  <w:num w:numId="28" w16cid:durableId="1806462541">
    <w:abstractNumId w:val="16"/>
  </w:num>
  <w:num w:numId="29" w16cid:durableId="36071450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xandra Bruckmueller">
    <w15:presenceInfo w15:providerId="AD" w15:userId="S::bruckmueller.a@eplan.at::72574985-ca6b-40d0-93c3-1e1e393895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6EF"/>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3747"/>
    <w:rsid w:val="00064786"/>
    <w:rsid w:val="00070778"/>
    <w:rsid w:val="00071E2C"/>
    <w:rsid w:val="000721CC"/>
    <w:rsid w:val="0007320E"/>
    <w:rsid w:val="000749C8"/>
    <w:rsid w:val="00076D04"/>
    <w:rsid w:val="0008634B"/>
    <w:rsid w:val="00087D14"/>
    <w:rsid w:val="00090A07"/>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861"/>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4EF7"/>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0BBB"/>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2AF4"/>
    <w:rsid w:val="002F71E0"/>
    <w:rsid w:val="002F7AB2"/>
    <w:rsid w:val="002F7D54"/>
    <w:rsid w:val="00300D7C"/>
    <w:rsid w:val="00303EA0"/>
    <w:rsid w:val="0030644E"/>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3F35"/>
    <w:rsid w:val="0035786B"/>
    <w:rsid w:val="00357955"/>
    <w:rsid w:val="00360650"/>
    <w:rsid w:val="00361088"/>
    <w:rsid w:val="00361213"/>
    <w:rsid w:val="0036169A"/>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16E3"/>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2ECB"/>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201A"/>
    <w:rsid w:val="004142E9"/>
    <w:rsid w:val="00416D8D"/>
    <w:rsid w:val="004212DE"/>
    <w:rsid w:val="0042191D"/>
    <w:rsid w:val="00421EAD"/>
    <w:rsid w:val="00422D67"/>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437E"/>
    <w:rsid w:val="004C6585"/>
    <w:rsid w:val="004C783C"/>
    <w:rsid w:val="004D0501"/>
    <w:rsid w:val="004D41B3"/>
    <w:rsid w:val="004D4346"/>
    <w:rsid w:val="004D75EA"/>
    <w:rsid w:val="004E0128"/>
    <w:rsid w:val="004E1988"/>
    <w:rsid w:val="004E2A9E"/>
    <w:rsid w:val="004E4040"/>
    <w:rsid w:val="004E4412"/>
    <w:rsid w:val="004E5316"/>
    <w:rsid w:val="004E645D"/>
    <w:rsid w:val="004E6C3C"/>
    <w:rsid w:val="004F2E9C"/>
    <w:rsid w:val="004F45EC"/>
    <w:rsid w:val="004F58FC"/>
    <w:rsid w:val="004F618B"/>
    <w:rsid w:val="00503F4A"/>
    <w:rsid w:val="00504921"/>
    <w:rsid w:val="00507514"/>
    <w:rsid w:val="00507F14"/>
    <w:rsid w:val="00512E66"/>
    <w:rsid w:val="00514B25"/>
    <w:rsid w:val="00514D65"/>
    <w:rsid w:val="00517BB2"/>
    <w:rsid w:val="00517C97"/>
    <w:rsid w:val="00520344"/>
    <w:rsid w:val="0052208E"/>
    <w:rsid w:val="00527605"/>
    <w:rsid w:val="00534163"/>
    <w:rsid w:val="00534A34"/>
    <w:rsid w:val="00536B87"/>
    <w:rsid w:val="00542A68"/>
    <w:rsid w:val="00542F74"/>
    <w:rsid w:val="00543644"/>
    <w:rsid w:val="005436C0"/>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26F5"/>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679"/>
    <w:rsid w:val="00707802"/>
    <w:rsid w:val="0071101B"/>
    <w:rsid w:val="00712C40"/>
    <w:rsid w:val="007175BD"/>
    <w:rsid w:val="00720B7B"/>
    <w:rsid w:val="00725EA8"/>
    <w:rsid w:val="0072662E"/>
    <w:rsid w:val="007268A4"/>
    <w:rsid w:val="00726AFE"/>
    <w:rsid w:val="00727B68"/>
    <w:rsid w:val="00736203"/>
    <w:rsid w:val="007433C3"/>
    <w:rsid w:val="00745756"/>
    <w:rsid w:val="007465BF"/>
    <w:rsid w:val="007477D6"/>
    <w:rsid w:val="00751965"/>
    <w:rsid w:val="0075302B"/>
    <w:rsid w:val="00754B3F"/>
    <w:rsid w:val="00761FC7"/>
    <w:rsid w:val="007627E1"/>
    <w:rsid w:val="00766CD0"/>
    <w:rsid w:val="00767C50"/>
    <w:rsid w:val="00781C59"/>
    <w:rsid w:val="00783464"/>
    <w:rsid w:val="007916BF"/>
    <w:rsid w:val="00793C7B"/>
    <w:rsid w:val="007A3BD9"/>
    <w:rsid w:val="007A5A7F"/>
    <w:rsid w:val="007A5DC3"/>
    <w:rsid w:val="007B28BF"/>
    <w:rsid w:val="007B4FEE"/>
    <w:rsid w:val="007C2344"/>
    <w:rsid w:val="007C7D81"/>
    <w:rsid w:val="007D2457"/>
    <w:rsid w:val="007D2F43"/>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37F94"/>
    <w:rsid w:val="00841F95"/>
    <w:rsid w:val="00842286"/>
    <w:rsid w:val="0084244E"/>
    <w:rsid w:val="0084300D"/>
    <w:rsid w:val="00844453"/>
    <w:rsid w:val="00850F19"/>
    <w:rsid w:val="00851BCF"/>
    <w:rsid w:val="0085494B"/>
    <w:rsid w:val="008577A8"/>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504"/>
    <w:rsid w:val="008E6DCF"/>
    <w:rsid w:val="008E701E"/>
    <w:rsid w:val="008F319B"/>
    <w:rsid w:val="008F335F"/>
    <w:rsid w:val="008F4E08"/>
    <w:rsid w:val="008F56C2"/>
    <w:rsid w:val="008F6510"/>
    <w:rsid w:val="008F6D3E"/>
    <w:rsid w:val="0090693D"/>
    <w:rsid w:val="00915675"/>
    <w:rsid w:val="00915949"/>
    <w:rsid w:val="00915ADB"/>
    <w:rsid w:val="009218CD"/>
    <w:rsid w:val="00922DB0"/>
    <w:rsid w:val="00925A89"/>
    <w:rsid w:val="009274E3"/>
    <w:rsid w:val="009368B4"/>
    <w:rsid w:val="00936A0E"/>
    <w:rsid w:val="0093794B"/>
    <w:rsid w:val="009441ED"/>
    <w:rsid w:val="009449A5"/>
    <w:rsid w:val="00951769"/>
    <w:rsid w:val="00952052"/>
    <w:rsid w:val="00952133"/>
    <w:rsid w:val="00953CED"/>
    <w:rsid w:val="009571C5"/>
    <w:rsid w:val="009602B7"/>
    <w:rsid w:val="00961EBD"/>
    <w:rsid w:val="00966462"/>
    <w:rsid w:val="009703D5"/>
    <w:rsid w:val="00973DD2"/>
    <w:rsid w:val="009747D3"/>
    <w:rsid w:val="00976473"/>
    <w:rsid w:val="00976FEA"/>
    <w:rsid w:val="0097774B"/>
    <w:rsid w:val="00980CBF"/>
    <w:rsid w:val="00981DC9"/>
    <w:rsid w:val="00982354"/>
    <w:rsid w:val="00983570"/>
    <w:rsid w:val="00990284"/>
    <w:rsid w:val="009933F3"/>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66CC"/>
    <w:rsid w:val="009F7288"/>
    <w:rsid w:val="009F7EFD"/>
    <w:rsid w:val="00A0173E"/>
    <w:rsid w:val="00A05B62"/>
    <w:rsid w:val="00A06CCF"/>
    <w:rsid w:val="00A10C14"/>
    <w:rsid w:val="00A10EAC"/>
    <w:rsid w:val="00A148F9"/>
    <w:rsid w:val="00A17448"/>
    <w:rsid w:val="00A22383"/>
    <w:rsid w:val="00A24BE6"/>
    <w:rsid w:val="00A270EB"/>
    <w:rsid w:val="00A27798"/>
    <w:rsid w:val="00A30040"/>
    <w:rsid w:val="00A31948"/>
    <w:rsid w:val="00A34043"/>
    <w:rsid w:val="00A36DE2"/>
    <w:rsid w:val="00A372FF"/>
    <w:rsid w:val="00A40469"/>
    <w:rsid w:val="00A41B71"/>
    <w:rsid w:val="00A51A19"/>
    <w:rsid w:val="00A56994"/>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7FB"/>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57B8"/>
    <w:rsid w:val="00B56A1E"/>
    <w:rsid w:val="00B63ECF"/>
    <w:rsid w:val="00B64CFE"/>
    <w:rsid w:val="00B716FC"/>
    <w:rsid w:val="00B717C3"/>
    <w:rsid w:val="00B71B08"/>
    <w:rsid w:val="00B71BFD"/>
    <w:rsid w:val="00B76A52"/>
    <w:rsid w:val="00B77DB6"/>
    <w:rsid w:val="00B802A2"/>
    <w:rsid w:val="00B80C19"/>
    <w:rsid w:val="00B82A84"/>
    <w:rsid w:val="00B838B0"/>
    <w:rsid w:val="00B861D3"/>
    <w:rsid w:val="00B921B3"/>
    <w:rsid w:val="00B92809"/>
    <w:rsid w:val="00B92E4B"/>
    <w:rsid w:val="00BA040E"/>
    <w:rsid w:val="00BA7478"/>
    <w:rsid w:val="00BB116F"/>
    <w:rsid w:val="00BB2947"/>
    <w:rsid w:val="00BC0A34"/>
    <w:rsid w:val="00BC18DE"/>
    <w:rsid w:val="00BC4C74"/>
    <w:rsid w:val="00BC7498"/>
    <w:rsid w:val="00BD194C"/>
    <w:rsid w:val="00BD2B02"/>
    <w:rsid w:val="00BD3D8A"/>
    <w:rsid w:val="00BD5EF6"/>
    <w:rsid w:val="00BE2635"/>
    <w:rsid w:val="00BF238B"/>
    <w:rsid w:val="00BF27E3"/>
    <w:rsid w:val="00BF42EC"/>
    <w:rsid w:val="00C00D3A"/>
    <w:rsid w:val="00C01A80"/>
    <w:rsid w:val="00C036D0"/>
    <w:rsid w:val="00C04CB7"/>
    <w:rsid w:val="00C105C2"/>
    <w:rsid w:val="00C11179"/>
    <w:rsid w:val="00C11819"/>
    <w:rsid w:val="00C13F19"/>
    <w:rsid w:val="00C262DD"/>
    <w:rsid w:val="00C30000"/>
    <w:rsid w:val="00C341D6"/>
    <w:rsid w:val="00C3606B"/>
    <w:rsid w:val="00C37519"/>
    <w:rsid w:val="00C40110"/>
    <w:rsid w:val="00C40904"/>
    <w:rsid w:val="00C41B3F"/>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A42F5"/>
    <w:rsid w:val="00CA4D65"/>
    <w:rsid w:val="00CA7D15"/>
    <w:rsid w:val="00CB4AE3"/>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970"/>
    <w:rsid w:val="00D43B60"/>
    <w:rsid w:val="00D43BB9"/>
    <w:rsid w:val="00D4411E"/>
    <w:rsid w:val="00D447B2"/>
    <w:rsid w:val="00D47D6D"/>
    <w:rsid w:val="00D53D03"/>
    <w:rsid w:val="00D56923"/>
    <w:rsid w:val="00D571ED"/>
    <w:rsid w:val="00D57384"/>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059E"/>
    <w:rsid w:val="00D93FB1"/>
    <w:rsid w:val="00DA1C23"/>
    <w:rsid w:val="00DA3F0E"/>
    <w:rsid w:val="00DA6AF2"/>
    <w:rsid w:val="00DA7173"/>
    <w:rsid w:val="00DB371A"/>
    <w:rsid w:val="00DB7703"/>
    <w:rsid w:val="00DC1071"/>
    <w:rsid w:val="00DC4214"/>
    <w:rsid w:val="00DD4317"/>
    <w:rsid w:val="00DD65CF"/>
    <w:rsid w:val="00DD6681"/>
    <w:rsid w:val="00DE0DE5"/>
    <w:rsid w:val="00DE3A61"/>
    <w:rsid w:val="00DE5658"/>
    <w:rsid w:val="00DE5E2B"/>
    <w:rsid w:val="00DE78DB"/>
    <w:rsid w:val="00DF04B6"/>
    <w:rsid w:val="00DF20DE"/>
    <w:rsid w:val="00DF3BED"/>
    <w:rsid w:val="00DF6124"/>
    <w:rsid w:val="00DF6DEA"/>
    <w:rsid w:val="00E004F4"/>
    <w:rsid w:val="00E028E0"/>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734"/>
    <w:rsid w:val="00ED7FBC"/>
    <w:rsid w:val="00EE518D"/>
    <w:rsid w:val="00EE6584"/>
    <w:rsid w:val="00EF1306"/>
    <w:rsid w:val="00EF16D9"/>
    <w:rsid w:val="00EF6AD8"/>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9FB"/>
    <w:rsid w:val="00F62BE2"/>
    <w:rsid w:val="00F6736F"/>
    <w:rsid w:val="00F70DAC"/>
    <w:rsid w:val="00F71A01"/>
    <w:rsid w:val="00F74113"/>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D2C0F"/>
    <w:rsid w:val="00FD5615"/>
    <w:rsid w:val="00FD63F0"/>
    <w:rsid w:val="00FD7163"/>
    <w:rsid w:val="00FE3DCC"/>
    <w:rsid w:val="00FE4E30"/>
    <w:rsid w:val="00FE5327"/>
    <w:rsid w:val="00FE62BE"/>
    <w:rsid w:val="00FF32FE"/>
    <w:rsid w:val="00FF4995"/>
    <w:rsid w:val="00FF66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ui-provider">
    <w:name w:val="ui-provider"/>
    <w:basedOn w:val="Absatz-Standardschriftart"/>
    <w:rsid w:val="00C4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496651442">
      <w:bodyDiv w:val="1"/>
      <w:marLeft w:val="0"/>
      <w:marRight w:val="0"/>
      <w:marTop w:val="0"/>
      <w:marBottom w:val="0"/>
      <w:divBdr>
        <w:top w:val="none" w:sz="0" w:space="0" w:color="auto"/>
        <w:left w:val="none" w:sz="0" w:space="0" w:color="auto"/>
        <w:bottom w:val="none" w:sz="0" w:space="0" w:color="auto"/>
        <w:right w:val="none" w:sz="0" w:space="0" w:color="auto"/>
      </w:divBdr>
      <w:divsChild>
        <w:div w:id="432091835">
          <w:marLeft w:val="0"/>
          <w:marRight w:val="0"/>
          <w:marTop w:val="0"/>
          <w:marBottom w:val="0"/>
          <w:divBdr>
            <w:top w:val="none" w:sz="0" w:space="0" w:color="auto"/>
            <w:left w:val="none" w:sz="0" w:space="0" w:color="auto"/>
            <w:bottom w:val="none" w:sz="0" w:space="0" w:color="auto"/>
            <w:right w:val="none" w:sz="0" w:space="0" w:color="auto"/>
          </w:divBdr>
        </w:div>
        <w:div w:id="1420828581">
          <w:marLeft w:val="0"/>
          <w:marRight w:val="0"/>
          <w:marTop w:val="0"/>
          <w:marBottom w:val="0"/>
          <w:divBdr>
            <w:top w:val="none" w:sz="0" w:space="0" w:color="auto"/>
            <w:left w:val="none" w:sz="0" w:space="0" w:color="auto"/>
            <w:bottom w:val="none" w:sz="0" w:space="0" w:color="auto"/>
            <w:right w:val="none" w:sz="0" w:space="0" w:color="auto"/>
          </w:divBdr>
        </w:div>
      </w:divsChild>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3</Pages>
  <Words>706</Words>
  <Characters>4599</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Melanie Buchegger</cp:lastModifiedBy>
  <cp:revision>6</cp:revision>
  <cp:lastPrinted>2016-11-07T08:13:00Z</cp:lastPrinted>
  <dcterms:created xsi:type="dcterms:W3CDTF">2023-05-15T07:01:00Z</dcterms:created>
  <dcterms:modified xsi:type="dcterms:W3CDTF">2023-05-26T10:37:00Z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